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4D4472" w14:textId="77777777" w:rsidR="00D616FA" w:rsidRDefault="00D616FA">
      <w:pPr>
        <w:pStyle w:val="Corps"/>
        <w:jc w:val="center"/>
        <w:rPr>
          <w:sz w:val="36"/>
          <w:szCs w:val="36"/>
        </w:rPr>
      </w:pPr>
    </w:p>
    <w:p w14:paraId="14478C07" w14:textId="77777777" w:rsidR="00D616FA" w:rsidRDefault="00D616FA">
      <w:pPr>
        <w:pStyle w:val="Corps"/>
        <w:jc w:val="center"/>
        <w:rPr>
          <w:sz w:val="36"/>
          <w:szCs w:val="36"/>
        </w:rPr>
      </w:pPr>
    </w:p>
    <w:p w14:paraId="17D3AE61" w14:textId="77777777" w:rsidR="00D616FA" w:rsidRDefault="00D616FA">
      <w:pPr>
        <w:pStyle w:val="Corps"/>
        <w:jc w:val="center"/>
        <w:rPr>
          <w:sz w:val="36"/>
          <w:szCs w:val="36"/>
        </w:rPr>
      </w:pPr>
    </w:p>
    <w:p w14:paraId="2ED57DCE" w14:textId="77777777" w:rsidR="00D616FA" w:rsidRDefault="00D616FA">
      <w:pPr>
        <w:pStyle w:val="Corps"/>
        <w:jc w:val="center"/>
        <w:rPr>
          <w:sz w:val="36"/>
          <w:szCs w:val="36"/>
        </w:rPr>
      </w:pPr>
    </w:p>
    <w:p w14:paraId="4F481503" w14:textId="77777777" w:rsidR="00D616FA" w:rsidRDefault="00D616FA">
      <w:pPr>
        <w:pStyle w:val="Corps"/>
        <w:jc w:val="center"/>
        <w:rPr>
          <w:sz w:val="36"/>
          <w:szCs w:val="36"/>
        </w:rPr>
      </w:pPr>
    </w:p>
    <w:p w14:paraId="1B5AF161" w14:textId="77777777" w:rsidR="00D616FA" w:rsidRDefault="00D616FA">
      <w:pPr>
        <w:pStyle w:val="Corps"/>
        <w:jc w:val="center"/>
        <w:rPr>
          <w:sz w:val="36"/>
          <w:szCs w:val="36"/>
        </w:rPr>
      </w:pPr>
    </w:p>
    <w:p w14:paraId="0AEACF30" w14:textId="77777777" w:rsidR="00D616FA" w:rsidRDefault="00D616FA">
      <w:pPr>
        <w:pStyle w:val="Corps"/>
        <w:jc w:val="center"/>
        <w:rPr>
          <w:sz w:val="36"/>
          <w:szCs w:val="36"/>
        </w:rPr>
      </w:pPr>
    </w:p>
    <w:p w14:paraId="6D1B19B6" w14:textId="77777777" w:rsidR="00D616FA" w:rsidRDefault="00FF0144">
      <w:pPr>
        <w:pStyle w:val="Corps"/>
        <w:jc w:val="center"/>
        <w:rPr>
          <w:sz w:val="36"/>
          <w:szCs w:val="36"/>
        </w:rPr>
      </w:pPr>
      <w:r>
        <w:rPr>
          <w:noProof/>
          <w:sz w:val="36"/>
          <w:szCs w:val="36"/>
          <w:lang w:val="fr-FR"/>
        </w:rPr>
        <mc:AlternateContent>
          <mc:Choice Requires="wpg">
            <w:drawing>
              <wp:inline distT="0" distB="0" distL="0" distR="0">
                <wp:extent cx="3539836" cy="1253067"/>
                <wp:effectExtent l="0" t="0" r="381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8"/>
                        <a:srcRect l="21018" t="28459" r="20045" b="34464"/>
                        <a:stretch/>
                      </pic:blipFill>
                      <pic:spPr bwMode="auto">
                        <a:xfrm>
                          <a:off x="0" y="0"/>
                          <a:ext cx="3539836" cy="1253067"/>
                        </a:xfrm>
                        <a:prstGeom prst="rect">
                          <a:avLst/>
                        </a:prstGeom>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mso-wrap-distance-left:0.0pt;mso-wrap-distance-top:0.0pt;mso-wrap-distance-right:0.0pt;mso-wrap-distance-bottom:0.0pt;width:278.7pt;height:98.7pt;" stroked="false">
                <v:path textboxrect="0,0,0,0"/>
                <v:imagedata r:id="rId13" o:title=""/>
              </v:shape>
            </w:pict>
          </mc:Fallback>
        </mc:AlternateContent>
      </w:r>
    </w:p>
    <w:p w14:paraId="43B63A93" w14:textId="77777777" w:rsidR="00D616FA" w:rsidRDefault="00D616FA">
      <w:pPr>
        <w:pStyle w:val="Corps"/>
        <w:jc w:val="center"/>
        <w:rPr>
          <w:sz w:val="36"/>
          <w:szCs w:val="36"/>
        </w:rPr>
      </w:pPr>
    </w:p>
    <w:p w14:paraId="40F20320" w14:textId="77777777" w:rsidR="00D616FA" w:rsidRDefault="00D616FA">
      <w:pPr>
        <w:pStyle w:val="Corps"/>
        <w:jc w:val="center"/>
        <w:rPr>
          <w:rFonts w:ascii="Times New Roman" w:eastAsia="Times New Roman" w:hAnsi="Times New Roman" w:cs="Times New Roman"/>
          <w:sz w:val="36"/>
          <w:szCs w:val="36"/>
        </w:rPr>
      </w:pPr>
    </w:p>
    <w:p w14:paraId="1F6EC7C8" w14:textId="77777777" w:rsidR="00D616FA" w:rsidRDefault="00FF0144">
      <w:pPr>
        <w:pStyle w:val="Corps"/>
        <w:jc w:val="center"/>
        <w:rPr>
          <w:sz w:val="36"/>
          <w:szCs w:val="36"/>
        </w:rPr>
      </w:pPr>
      <w:r>
        <w:rPr>
          <w:sz w:val="36"/>
          <w:szCs w:val="36"/>
        </w:rPr>
        <w:t>CNES Research Announcement of Opportunity on</w:t>
      </w:r>
    </w:p>
    <w:p w14:paraId="77F2FF5F" w14:textId="77777777" w:rsidR="00D616FA" w:rsidRDefault="00FF0144">
      <w:pPr>
        <w:pStyle w:val="Corps"/>
        <w:jc w:val="center"/>
        <w:rPr>
          <w:sz w:val="36"/>
          <w:szCs w:val="36"/>
        </w:rPr>
      </w:pPr>
      <w:r>
        <w:rPr>
          <w:sz w:val="36"/>
          <w:szCs w:val="36"/>
        </w:rPr>
        <w:t xml:space="preserve"> CFOSAT mission</w:t>
      </w:r>
    </w:p>
    <w:p w14:paraId="403BD6CC" w14:textId="77777777" w:rsidR="00D616FA" w:rsidRDefault="00D616FA">
      <w:pPr>
        <w:pStyle w:val="Corps"/>
        <w:jc w:val="center"/>
        <w:rPr>
          <w:sz w:val="36"/>
          <w:szCs w:val="36"/>
        </w:rPr>
      </w:pPr>
    </w:p>
    <w:p w14:paraId="52AC308B" w14:textId="64F39BC6" w:rsidR="00D616FA" w:rsidRDefault="00FF0144">
      <w:pPr>
        <w:pStyle w:val="Corps"/>
        <w:ind w:left="284"/>
        <w:jc w:val="center"/>
        <w:rPr>
          <w:sz w:val="36"/>
          <w:szCs w:val="36"/>
        </w:rPr>
      </w:pPr>
      <w:r>
        <w:rPr>
          <w:sz w:val="36"/>
          <w:szCs w:val="36"/>
        </w:rPr>
        <w:t xml:space="preserve">Date of issue: </w:t>
      </w:r>
      <w:r>
        <w:rPr>
          <w:sz w:val="36"/>
          <w:szCs w:val="36"/>
        </w:rPr>
        <w:t xml:space="preserve">April </w:t>
      </w:r>
      <w:r>
        <w:rPr>
          <w:sz w:val="36"/>
          <w:szCs w:val="36"/>
        </w:rPr>
        <w:t>2</w:t>
      </w:r>
      <w:r w:rsidR="00B366B1">
        <w:rPr>
          <w:sz w:val="36"/>
          <w:szCs w:val="36"/>
        </w:rPr>
        <w:t>5</w:t>
      </w:r>
      <w:r w:rsidRPr="00B366B1">
        <w:rPr>
          <w:sz w:val="36"/>
          <w:szCs w:val="36"/>
          <w:vertAlign w:val="superscript"/>
        </w:rPr>
        <w:t>th</w:t>
      </w:r>
      <w:r>
        <w:rPr>
          <w:sz w:val="36"/>
          <w:szCs w:val="36"/>
        </w:rPr>
        <w:t xml:space="preserve">, </w:t>
      </w:r>
      <w:r>
        <w:rPr>
          <w:sz w:val="36"/>
          <w:szCs w:val="36"/>
        </w:rPr>
        <w:t>2022</w:t>
      </w:r>
    </w:p>
    <w:p w14:paraId="32CF1592" w14:textId="77777777" w:rsidR="00D616FA" w:rsidRDefault="00D616FA">
      <w:pPr>
        <w:pStyle w:val="Corps"/>
        <w:jc w:val="left"/>
        <w:rPr>
          <w:sz w:val="36"/>
          <w:szCs w:val="36"/>
        </w:rPr>
      </w:pPr>
    </w:p>
    <w:p w14:paraId="4D7B4A0B" w14:textId="6404913A" w:rsidR="00D616FA" w:rsidRDefault="00FF0144">
      <w:pPr>
        <w:pStyle w:val="Corps"/>
        <w:ind w:left="284"/>
        <w:jc w:val="center"/>
        <w:rPr>
          <w:sz w:val="36"/>
          <w:szCs w:val="36"/>
          <w:shd w:val="clear" w:color="auto" w:fill="FFFF00"/>
        </w:rPr>
      </w:pPr>
      <w:r>
        <w:rPr>
          <w:sz w:val="36"/>
          <w:szCs w:val="36"/>
        </w:rPr>
        <w:t xml:space="preserve">Proposals due: </w:t>
      </w:r>
      <w:r>
        <w:rPr>
          <w:sz w:val="36"/>
          <w:szCs w:val="36"/>
        </w:rPr>
        <w:t xml:space="preserve">June </w:t>
      </w:r>
      <w:r>
        <w:rPr>
          <w:sz w:val="36"/>
          <w:szCs w:val="36"/>
        </w:rPr>
        <w:t>30</w:t>
      </w:r>
      <w:r w:rsidRPr="00B366B1">
        <w:rPr>
          <w:sz w:val="36"/>
          <w:szCs w:val="36"/>
          <w:vertAlign w:val="superscript"/>
        </w:rPr>
        <w:t>th</w:t>
      </w:r>
      <w:r>
        <w:rPr>
          <w:sz w:val="36"/>
          <w:szCs w:val="36"/>
        </w:rPr>
        <w:t xml:space="preserve">, </w:t>
      </w:r>
      <w:r>
        <w:rPr>
          <w:sz w:val="36"/>
          <w:szCs w:val="36"/>
        </w:rPr>
        <w:t xml:space="preserve">2022 </w:t>
      </w:r>
    </w:p>
    <w:p w14:paraId="0DD47731" w14:textId="77777777" w:rsidR="00D616FA" w:rsidRDefault="00D616FA">
      <w:pPr>
        <w:pStyle w:val="Corps"/>
        <w:jc w:val="center"/>
        <w:outlineLvl w:val="0"/>
        <w:rPr>
          <w:rFonts w:ascii="Times New Roman" w:eastAsia="Times New Roman" w:hAnsi="Times New Roman" w:cs="Times New Roman"/>
          <w:sz w:val="36"/>
          <w:szCs w:val="36"/>
        </w:rPr>
      </w:pPr>
    </w:p>
    <w:p w14:paraId="2AED5B8F" w14:textId="77777777" w:rsidR="00D616FA" w:rsidRDefault="00D616FA">
      <w:pPr>
        <w:pStyle w:val="Corps"/>
        <w:jc w:val="center"/>
        <w:rPr>
          <w:rFonts w:ascii="Times New Roman" w:eastAsia="Times New Roman" w:hAnsi="Times New Roman" w:cs="Times New Roman"/>
          <w:sz w:val="36"/>
          <w:szCs w:val="36"/>
        </w:rPr>
      </w:pPr>
    </w:p>
    <w:p w14:paraId="6EDE3EBC" w14:textId="77777777" w:rsidR="00D616FA" w:rsidRDefault="00D616FA">
      <w:pPr>
        <w:pStyle w:val="Corps"/>
        <w:jc w:val="center"/>
        <w:rPr>
          <w:rFonts w:ascii="Times New Roman" w:eastAsia="Times New Roman" w:hAnsi="Times New Roman" w:cs="Times New Roman"/>
          <w:sz w:val="36"/>
          <w:szCs w:val="36"/>
        </w:rPr>
      </w:pPr>
    </w:p>
    <w:p w14:paraId="5F199E91" w14:textId="77777777" w:rsidR="00D616FA" w:rsidRDefault="00FF0144">
      <w:pPr>
        <w:pStyle w:val="Corps"/>
      </w:pPr>
      <w:r>
        <w:rPr>
          <w:rFonts w:ascii="Arial Unicode MS" w:eastAsia="Arial Unicode MS" w:hAnsi="Arial Unicode MS" w:cs="Arial Unicode MS"/>
          <w:sz w:val="36"/>
          <w:szCs w:val="36"/>
        </w:rPr>
        <w:br w:type="page"/>
      </w:r>
    </w:p>
    <w:p w14:paraId="74E50CA5" w14:textId="77777777" w:rsidR="00D616FA" w:rsidRDefault="00FF0144">
      <w:pPr>
        <w:pStyle w:val="titre1-DH"/>
        <w:numPr>
          <w:ilvl w:val="0"/>
          <w:numId w:val="2"/>
        </w:numPr>
        <w:rPr>
          <w:rFonts w:ascii="Times New Roman" w:eastAsia="Times New Roman" w:hAnsi="Times New Roman" w:cs="Times New Roman"/>
        </w:rPr>
      </w:pPr>
      <w:r>
        <w:rPr>
          <w:rFonts w:ascii="Times New Roman" w:hAnsi="Times New Roman"/>
        </w:rPr>
        <w:lastRenderedPageBreak/>
        <w:t>Introduction</w:t>
      </w:r>
    </w:p>
    <w:p w14:paraId="12230C55" w14:textId="77777777" w:rsidR="00D616FA" w:rsidRDefault="00D616FA">
      <w:pPr>
        <w:pStyle w:val="titre1-DH"/>
        <w:ind w:left="720" w:hanging="360"/>
        <w:rPr>
          <w:rFonts w:ascii="Times New Roman" w:eastAsia="Times New Roman" w:hAnsi="Times New Roman" w:cs="Times New Roman"/>
        </w:rPr>
      </w:pPr>
    </w:p>
    <w:p w14:paraId="659CCC0E" w14:textId="77777777" w:rsidR="00D616FA" w:rsidRDefault="00FF0144">
      <w:pPr>
        <w:pStyle w:val="Corps"/>
        <w:rPr>
          <w:sz w:val="23"/>
          <w:szCs w:val="23"/>
        </w:rPr>
      </w:pPr>
      <w:r>
        <w:rPr>
          <w:sz w:val="23"/>
          <w:szCs w:val="23"/>
        </w:rPr>
        <w:t>CNES, the French Space Agency (France), is launching this call for opportunities to continue supporting scientific research using CFOSAT (China France Oceanography SATellite) data. Investigators selected through this call will be part of the renewed CFO-ST</w:t>
      </w:r>
      <w:r>
        <w:rPr>
          <w:sz w:val="23"/>
          <w:szCs w:val="23"/>
        </w:rPr>
        <w:t xml:space="preserve"> (CFOSAT- Scientific Team) for the period 2023-2026.</w:t>
      </w:r>
    </w:p>
    <w:p w14:paraId="4B4D113F" w14:textId="77777777" w:rsidR="00D616FA" w:rsidRDefault="00FF0144">
      <w:pPr>
        <w:pStyle w:val="Corps"/>
        <w:rPr>
          <w:sz w:val="23"/>
          <w:szCs w:val="23"/>
        </w:rPr>
      </w:pPr>
      <w:r>
        <w:rPr>
          <w:sz w:val="23"/>
          <w:szCs w:val="23"/>
        </w:rPr>
        <w:t xml:space="preserve"> </w:t>
      </w:r>
    </w:p>
    <w:p w14:paraId="669B87C2" w14:textId="77777777" w:rsidR="00D616FA" w:rsidRDefault="00FF0144">
      <w:pPr>
        <w:pStyle w:val="Corps"/>
        <w:rPr>
          <w:sz w:val="23"/>
          <w:szCs w:val="23"/>
        </w:rPr>
      </w:pPr>
      <w:r>
        <w:rPr>
          <w:sz w:val="23"/>
          <w:szCs w:val="23"/>
        </w:rPr>
        <w:t>CFOSAT, launched on the 29th October 2018 is an innovative mission, which carries two Ku-Band active instruments, SWIM dedicated to th</w:t>
      </w:r>
      <w:r>
        <w:rPr>
          <w:sz w:val="23"/>
          <w:szCs w:val="23"/>
        </w:rPr>
        <w:t xml:space="preserve">e measurement of directional of ocean surface waves, and SCAT dedicated to the measurement of ocean surface wind vectors. Radar cross-sections in Ku-Band are provided over all surfaces under a large range of incidence (0-50°) and azimuth angles (0-360°).  </w:t>
      </w:r>
    </w:p>
    <w:p w14:paraId="77B41090" w14:textId="77777777" w:rsidR="00D616FA" w:rsidRDefault="00FF0144">
      <w:pPr>
        <w:pStyle w:val="Corps"/>
        <w:widowControl w:val="0"/>
        <w:rPr>
          <w:rFonts w:ascii="Times New Roman" w:eastAsia="Times New Roman" w:hAnsi="Times New Roman" w:cs="Times New Roman"/>
          <w:sz w:val="23"/>
          <w:szCs w:val="23"/>
        </w:rPr>
      </w:pPr>
      <w:r>
        <w:rPr>
          <w:sz w:val="23"/>
          <w:szCs w:val="23"/>
        </w:rPr>
        <w:t xml:space="preserve"> </w:t>
      </w:r>
    </w:p>
    <w:p w14:paraId="51EC6484" w14:textId="77777777" w:rsidR="00D616FA" w:rsidRDefault="00FF0144">
      <w:pPr>
        <w:pStyle w:val="Corps"/>
        <w:widowControl w:val="0"/>
        <w:rPr>
          <w:sz w:val="23"/>
          <w:szCs w:val="23"/>
        </w:rPr>
      </w:pPr>
      <w:r>
        <w:rPr>
          <w:sz w:val="23"/>
          <w:szCs w:val="23"/>
        </w:rPr>
        <w:t>By providing wind and wave vectors at the same time and at a global scale, CFOSAT has already demonstr</w:t>
      </w:r>
      <w:r>
        <w:rPr>
          <w:sz w:val="23"/>
          <w:szCs w:val="23"/>
        </w:rPr>
        <w:t>ated its potential for contributing to important fields of research, especially in the following topics:  atmosphere/ocean exchanges, ocean wave physics, sea-ice monitoring, atmospheric, wave and oceanic modeling or forecast, and climate monitoring of wind</w:t>
      </w:r>
      <w:r>
        <w:rPr>
          <w:sz w:val="23"/>
          <w:szCs w:val="23"/>
        </w:rPr>
        <w:t xml:space="preserve"> and wave fields. Thanks to the new types of observations (directional wave spectra), it is also a key element to prepare future oceanographic satellite missions such as those devoted to surface current measurements and new generation of altimetry concept.</w:t>
      </w:r>
    </w:p>
    <w:p w14:paraId="74D8EDB2" w14:textId="77777777" w:rsidR="00D616FA" w:rsidRDefault="00D616FA">
      <w:pPr>
        <w:pStyle w:val="Corps"/>
        <w:widowControl w:val="0"/>
        <w:jc w:val="center"/>
        <w:rPr>
          <w:rFonts w:ascii="Times New Roman" w:eastAsia="Times New Roman" w:hAnsi="Times New Roman" w:cs="Times New Roman"/>
          <w:sz w:val="23"/>
          <w:szCs w:val="23"/>
        </w:rPr>
      </w:pPr>
    </w:p>
    <w:p w14:paraId="4123CC63" w14:textId="77777777" w:rsidR="00D616FA" w:rsidRDefault="00FF0144">
      <w:pPr>
        <w:pStyle w:val="Corps"/>
        <w:rPr>
          <w:sz w:val="23"/>
          <w:szCs w:val="23"/>
        </w:rPr>
      </w:pPr>
      <w:r>
        <w:rPr>
          <w:sz w:val="23"/>
          <w:szCs w:val="23"/>
        </w:rPr>
        <w:t xml:space="preserve">CFOSAT was developed and is currently exploited under a Chinese-French cooperation as agreed through the Chinese-French Memorendum of Understanding (MOU). </w:t>
      </w:r>
    </w:p>
    <w:p w14:paraId="1564BC39" w14:textId="77777777" w:rsidR="00D616FA" w:rsidRDefault="00D616FA">
      <w:pPr>
        <w:pStyle w:val="Corps"/>
        <w:rPr>
          <w:sz w:val="23"/>
          <w:szCs w:val="23"/>
        </w:rPr>
      </w:pPr>
    </w:p>
    <w:p w14:paraId="54958A68" w14:textId="77777777" w:rsidR="00D616FA" w:rsidRDefault="00FF0144">
      <w:pPr>
        <w:pStyle w:val="Corps"/>
        <w:rPr>
          <w:sz w:val="23"/>
          <w:szCs w:val="23"/>
        </w:rPr>
      </w:pPr>
      <w:r>
        <w:rPr>
          <w:sz w:val="23"/>
          <w:szCs w:val="23"/>
        </w:rPr>
        <w:t xml:space="preserve">In addition, a wider international scientific partnership is encouraged to foster the use of the </w:t>
      </w:r>
      <w:r>
        <w:rPr>
          <w:sz w:val="23"/>
          <w:szCs w:val="23"/>
        </w:rPr>
        <w:t>innovative observations of CFOSAT by scientific community. The present call aims at encouraging scientists in the international scientific community to propose projects that will use CFOSAT data with at least one of the following objectives:</w:t>
      </w:r>
    </w:p>
    <w:p w14:paraId="07EB9E5D" w14:textId="77777777" w:rsidR="00D616FA" w:rsidRDefault="00D616FA">
      <w:pPr>
        <w:pStyle w:val="Corps"/>
        <w:widowControl w:val="0"/>
      </w:pPr>
    </w:p>
    <w:p w14:paraId="7526FC72" w14:textId="77777777" w:rsidR="00D616FA" w:rsidRDefault="00FF0144">
      <w:pPr>
        <w:pStyle w:val="Paragraphedeliste"/>
        <w:numPr>
          <w:ilvl w:val="0"/>
          <w:numId w:val="15"/>
        </w:numPr>
        <w:rPr>
          <w:sz w:val="23"/>
          <w:szCs w:val="23"/>
        </w:rPr>
      </w:pPr>
      <w:r>
        <w:rPr>
          <w:sz w:val="23"/>
          <w:szCs w:val="23"/>
        </w:rPr>
        <w:t>to develop, a</w:t>
      </w:r>
      <w:r>
        <w:rPr>
          <w:sz w:val="23"/>
          <w:szCs w:val="23"/>
        </w:rPr>
        <w:t>ssess methods, or carry out analyzes useful for the further improvements of the geophysical products: by using the CFOSAT products only, and/or through comparisons with in situ data, models, or other satellite observations;</w:t>
      </w:r>
    </w:p>
    <w:p w14:paraId="73AF9720" w14:textId="77777777" w:rsidR="00D616FA" w:rsidRDefault="00D616FA">
      <w:pPr>
        <w:ind w:left="916"/>
        <w:rPr>
          <w:sz w:val="23"/>
          <w:szCs w:val="23"/>
          <w:lang w:val="en-US"/>
        </w:rPr>
      </w:pPr>
    </w:p>
    <w:p w14:paraId="32458E41" w14:textId="77777777" w:rsidR="00D616FA" w:rsidRDefault="00FF0144">
      <w:pPr>
        <w:pStyle w:val="Paragraphedeliste"/>
        <w:numPr>
          <w:ilvl w:val="0"/>
          <w:numId w:val="15"/>
        </w:numPr>
        <w:rPr>
          <w:sz w:val="23"/>
          <w:szCs w:val="23"/>
        </w:rPr>
      </w:pPr>
      <w:r>
        <w:rPr>
          <w:sz w:val="23"/>
          <w:szCs w:val="23"/>
        </w:rPr>
        <w:t>to propose complementary method</w:t>
      </w:r>
      <w:r>
        <w:rPr>
          <w:sz w:val="23"/>
          <w:szCs w:val="23"/>
        </w:rPr>
        <w:t>s for the processing of CFOSAT observations;</w:t>
      </w:r>
    </w:p>
    <w:p w14:paraId="316F0F2F" w14:textId="77777777" w:rsidR="00D616FA" w:rsidRDefault="00D616FA">
      <w:pPr>
        <w:pStyle w:val="Paragraphedeliste"/>
        <w:ind w:left="1276"/>
        <w:rPr>
          <w:sz w:val="23"/>
          <w:szCs w:val="23"/>
        </w:rPr>
      </w:pPr>
    </w:p>
    <w:p w14:paraId="0CA64110" w14:textId="77777777" w:rsidR="00D616FA" w:rsidRDefault="00FF0144">
      <w:pPr>
        <w:pStyle w:val="Paragraphedeliste"/>
        <w:numPr>
          <w:ilvl w:val="0"/>
          <w:numId w:val="15"/>
        </w:numPr>
        <w:rPr>
          <w:sz w:val="23"/>
          <w:szCs w:val="23"/>
        </w:rPr>
      </w:pPr>
      <w:r>
        <w:rPr>
          <w:sz w:val="23"/>
          <w:szCs w:val="23"/>
        </w:rPr>
        <w:t>to develop new approaches to combine SWIM and SCAT observations products between SWIM and SCAT and/or alternative new products; topics such sea-ice and wind retrieval accounting for sea state dependency are hig</w:t>
      </w:r>
      <w:r>
        <w:rPr>
          <w:sz w:val="23"/>
          <w:szCs w:val="23"/>
        </w:rPr>
        <w:t>hly encouraged;</w:t>
      </w:r>
    </w:p>
    <w:p w14:paraId="611AC51F" w14:textId="77777777" w:rsidR="00D616FA" w:rsidRDefault="00D616FA">
      <w:pPr>
        <w:pStyle w:val="Paragraphedeliste"/>
        <w:ind w:left="1276"/>
        <w:rPr>
          <w:sz w:val="23"/>
          <w:szCs w:val="23"/>
        </w:rPr>
      </w:pPr>
    </w:p>
    <w:p w14:paraId="5B092CF2" w14:textId="77777777" w:rsidR="00D616FA" w:rsidRDefault="00FF0144">
      <w:pPr>
        <w:pStyle w:val="Paragraphedeliste"/>
        <w:numPr>
          <w:ilvl w:val="0"/>
          <w:numId w:val="15"/>
        </w:numPr>
        <w:rPr>
          <w:sz w:val="23"/>
          <w:szCs w:val="23"/>
        </w:rPr>
      </w:pPr>
      <w:r>
        <w:rPr>
          <w:sz w:val="23"/>
          <w:szCs w:val="23"/>
        </w:rPr>
        <w:t>to develop the synergistic use of CFOSAT products with data from various missions and sensors (in particular HY-2, Jason 3, Sentinel-1 Sentinel-2, Sentinel 3, Sentinel-6, METOP, the upcoming SWOT mission) or in-situ measurements;</w:t>
      </w:r>
    </w:p>
    <w:p w14:paraId="0A0E3555" w14:textId="77777777" w:rsidR="00D616FA" w:rsidRDefault="00D616FA">
      <w:pPr>
        <w:pStyle w:val="Paragraphedeliste"/>
        <w:ind w:left="1276"/>
        <w:rPr>
          <w:sz w:val="23"/>
          <w:szCs w:val="23"/>
        </w:rPr>
      </w:pPr>
    </w:p>
    <w:p w14:paraId="5E20A331" w14:textId="77777777" w:rsidR="00D616FA" w:rsidRDefault="00FF0144">
      <w:pPr>
        <w:pStyle w:val="Paragraphedeliste"/>
        <w:numPr>
          <w:ilvl w:val="0"/>
          <w:numId w:val="15"/>
        </w:numPr>
        <w:rPr>
          <w:sz w:val="23"/>
          <w:szCs w:val="23"/>
        </w:rPr>
      </w:pPr>
      <w:r>
        <w:rPr>
          <w:sz w:val="23"/>
          <w:szCs w:val="23"/>
        </w:rPr>
        <w:t>to carry</w:t>
      </w:r>
      <w:r>
        <w:rPr>
          <w:sz w:val="23"/>
          <w:szCs w:val="23"/>
        </w:rPr>
        <w:t xml:space="preserve"> out scientific studies based on the products provided by the French data distribution centers AVISO+ managed by CNES and CERSAT managed by IFREMER. A list of topics of interest is provided below as an indication;</w:t>
      </w:r>
    </w:p>
    <w:p w14:paraId="25217A2D" w14:textId="77777777" w:rsidR="00D616FA" w:rsidRDefault="00D616FA">
      <w:pPr>
        <w:pStyle w:val="Paragraphedeliste"/>
        <w:ind w:left="1276"/>
        <w:rPr>
          <w:sz w:val="23"/>
          <w:szCs w:val="23"/>
        </w:rPr>
      </w:pPr>
    </w:p>
    <w:p w14:paraId="1058CEFE" w14:textId="77777777" w:rsidR="00D616FA" w:rsidRDefault="00FF0144">
      <w:pPr>
        <w:pStyle w:val="Paragraphedeliste"/>
        <w:numPr>
          <w:ilvl w:val="0"/>
          <w:numId w:val="15"/>
        </w:numPr>
        <w:rPr>
          <w:sz w:val="23"/>
          <w:szCs w:val="23"/>
        </w:rPr>
      </w:pPr>
      <w:r>
        <w:rPr>
          <w:sz w:val="23"/>
          <w:szCs w:val="23"/>
        </w:rPr>
        <w:lastRenderedPageBreak/>
        <w:t>to define and develop tools with potentia</w:t>
      </w:r>
      <w:r>
        <w:rPr>
          <w:sz w:val="23"/>
          <w:szCs w:val="23"/>
        </w:rPr>
        <w:t>l operational application: data assimilation in numerical models, operational model validation, tools for sea users (marine and offshore industry, ship, oil spill mitigation, …);</w:t>
      </w:r>
    </w:p>
    <w:p w14:paraId="3A09940E" w14:textId="77777777" w:rsidR="00D616FA" w:rsidRDefault="00D616FA">
      <w:pPr>
        <w:pStyle w:val="Paragraphedeliste"/>
        <w:ind w:left="1276"/>
        <w:rPr>
          <w:sz w:val="23"/>
          <w:szCs w:val="23"/>
        </w:rPr>
      </w:pPr>
    </w:p>
    <w:p w14:paraId="1C81B641" w14:textId="77777777" w:rsidR="00D616FA" w:rsidRDefault="00FF0144">
      <w:pPr>
        <w:pStyle w:val="Paragraphedeliste"/>
        <w:numPr>
          <w:ilvl w:val="0"/>
          <w:numId w:val="15"/>
        </w:numPr>
        <w:rPr>
          <w:sz w:val="23"/>
          <w:szCs w:val="23"/>
        </w:rPr>
      </w:pPr>
      <w:r>
        <w:rPr>
          <w:sz w:val="23"/>
          <w:szCs w:val="23"/>
        </w:rPr>
        <w:t>to propose technological and scientific basis for future missions that could</w:t>
      </w:r>
      <w:r>
        <w:rPr>
          <w:sz w:val="23"/>
          <w:szCs w:val="23"/>
        </w:rPr>
        <w:t xml:space="preserve"> follow on and inherit from CFOSAT.</w:t>
      </w:r>
    </w:p>
    <w:p w14:paraId="373994EF" w14:textId="77777777" w:rsidR="00D616FA" w:rsidRDefault="00D616FA">
      <w:pPr>
        <w:rPr>
          <w:sz w:val="23"/>
          <w:szCs w:val="23"/>
          <w:lang w:val="en-US"/>
        </w:rPr>
      </w:pPr>
    </w:p>
    <w:p w14:paraId="37136CF1" w14:textId="77777777" w:rsidR="00D616FA" w:rsidRDefault="00FF0144">
      <w:pPr>
        <w:rPr>
          <w:rFonts w:ascii="Cambria" w:eastAsia="Cambria" w:hAnsi="Cambria" w:cs="Cambria"/>
          <w:color w:val="000000"/>
          <w:sz w:val="23"/>
          <w:szCs w:val="23"/>
          <w:lang w:val="en-US"/>
        </w:rPr>
      </w:pPr>
      <w:r>
        <w:rPr>
          <w:sz w:val="23"/>
          <w:szCs w:val="23"/>
          <w:lang w:val="en-US"/>
        </w:rPr>
        <w:t>S</w:t>
      </w:r>
      <w:r>
        <w:rPr>
          <w:rFonts w:ascii="Cambria" w:eastAsia="Cambria" w:hAnsi="Cambria" w:cs="Cambria"/>
          <w:color w:val="000000"/>
          <w:sz w:val="23"/>
          <w:szCs w:val="23"/>
          <w:lang w:val="en-US"/>
        </w:rPr>
        <w:t xml:space="preserve">cientific topics of interest in the context of this call are in particular: </w:t>
      </w:r>
    </w:p>
    <w:p w14:paraId="7F472467" w14:textId="77777777" w:rsidR="00D616FA" w:rsidRDefault="00D616FA">
      <w:pPr>
        <w:rPr>
          <w:sz w:val="23"/>
          <w:szCs w:val="23"/>
          <w:lang w:val="en-US"/>
        </w:rPr>
      </w:pPr>
    </w:p>
    <w:p w14:paraId="674C6EDD" w14:textId="77777777" w:rsidR="00D616FA" w:rsidRDefault="00FF0144">
      <w:pPr>
        <w:pStyle w:val="Paragraphedeliste"/>
        <w:numPr>
          <w:ilvl w:val="0"/>
          <w:numId w:val="15"/>
        </w:numPr>
        <w:rPr>
          <w:sz w:val="23"/>
          <w:szCs w:val="23"/>
        </w:rPr>
      </w:pPr>
      <w:r>
        <w:rPr>
          <w:sz w:val="23"/>
          <w:szCs w:val="23"/>
        </w:rPr>
        <w:t xml:space="preserve">ocean surface wave generation and evolution in various conditions,  </w:t>
      </w:r>
    </w:p>
    <w:p w14:paraId="7A460067" w14:textId="77777777" w:rsidR="00D616FA" w:rsidRDefault="00FF0144">
      <w:pPr>
        <w:pStyle w:val="Paragraphedeliste"/>
        <w:numPr>
          <w:ilvl w:val="0"/>
          <w:numId w:val="15"/>
        </w:numPr>
        <w:rPr>
          <w:sz w:val="23"/>
          <w:szCs w:val="23"/>
        </w:rPr>
      </w:pPr>
      <w:r>
        <w:rPr>
          <w:sz w:val="23"/>
          <w:szCs w:val="23"/>
        </w:rPr>
        <w:t xml:space="preserve">waves in sea ice, </w:t>
      </w:r>
    </w:p>
    <w:p w14:paraId="6A8A73BD" w14:textId="77777777" w:rsidR="00D616FA" w:rsidRDefault="00FF0144">
      <w:pPr>
        <w:pStyle w:val="Paragraphedeliste"/>
        <w:numPr>
          <w:ilvl w:val="0"/>
          <w:numId w:val="15"/>
        </w:numPr>
        <w:rPr>
          <w:sz w:val="23"/>
          <w:szCs w:val="23"/>
        </w:rPr>
      </w:pPr>
      <w:r>
        <w:rPr>
          <w:sz w:val="23"/>
          <w:szCs w:val="23"/>
        </w:rPr>
        <w:t xml:space="preserve">characterization of wave fields forcing coastal processes, </w:t>
      </w:r>
    </w:p>
    <w:p w14:paraId="5C871178" w14:textId="77777777" w:rsidR="00D616FA" w:rsidRDefault="00FF0144">
      <w:pPr>
        <w:pStyle w:val="Paragraphedeliste"/>
        <w:numPr>
          <w:ilvl w:val="0"/>
          <w:numId w:val="15"/>
        </w:numPr>
        <w:rPr>
          <w:sz w:val="23"/>
          <w:szCs w:val="23"/>
        </w:rPr>
      </w:pPr>
      <w:r>
        <w:rPr>
          <w:sz w:val="23"/>
          <w:szCs w:val="23"/>
        </w:rPr>
        <w:t xml:space="preserve">wind and waves in extreme conditions, </w:t>
      </w:r>
    </w:p>
    <w:p w14:paraId="44B61371" w14:textId="77777777" w:rsidR="00D616FA" w:rsidRDefault="00FF0144">
      <w:pPr>
        <w:pStyle w:val="Paragraphedeliste"/>
        <w:numPr>
          <w:ilvl w:val="0"/>
          <w:numId w:val="16"/>
        </w:numPr>
      </w:pPr>
      <w:r>
        <w:rPr>
          <w:sz w:val="23"/>
          <w:szCs w:val="23"/>
        </w:rPr>
        <w:t>wave current/interaction, Stokes drift induced by waves</w:t>
      </w:r>
    </w:p>
    <w:p w14:paraId="1814B0A4" w14:textId="77777777" w:rsidR="00D616FA" w:rsidRDefault="00FF0144">
      <w:pPr>
        <w:pStyle w:val="Paragraphedeliste"/>
        <w:numPr>
          <w:ilvl w:val="0"/>
          <w:numId w:val="16"/>
        </w:numPr>
      </w:pPr>
      <w:r>
        <w:rPr>
          <w:sz w:val="23"/>
          <w:szCs w:val="23"/>
        </w:rPr>
        <w:t xml:space="preserve">impact of waves on the atmospheric or oceanic boundary layers, </w:t>
      </w:r>
    </w:p>
    <w:p w14:paraId="6CC94E34" w14:textId="77777777" w:rsidR="00D616FA" w:rsidRDefault="00FF0144">
      <w:pPr>
        <w:pStyle w:val="Paragraphedeliste"/>
        <w:numPr>
          <w:ilvl w:val="0"/>
          <w:numId w:val="15"/>
        </w:numPr>
        <w:rPr>
          <w:sz w:val="23"/>
          <w:szCs w:val="23"/>
        </w:rPr>
      </w:pPr>
      <w:r>
        <w:rPr>
          <w:sz w:val="23"/>
          <w:szCs w:val="23"/>
        </w:rPr>
        <w:t xml:space="preserve">quantification or parametrization of </w:t>
      </w:r>
      <w:r>
        <w:rPr>
          <w:sz w:val="23"/>
          <w:szCs w:val="23"/>
        </w:rPr>
        <w:t xml:space="preserve">air/sea fluxes, </w:t>
      </w:r>
    </w:p>
    <w:p w14:paraId="01CA1DCD" w14:textId="77777777" w:rsidR="00D616FA" w:rsidRDefault="00FF0144">
      <w:pPr>
        <w:pStyle w:val="Paragraphedeliste"/>
        <w:numPr>
          <w:ilvl w:val="0"/>
          <w:numId w:val="15"/>
        </w:numPr>
        <w:rPr>
          <w:sz w:val="23"/>
          <w:szCs w:val="23"/>
        </w:rPr>
      </w:pPr>
      <w:r>
        <w:rPr>
          <w:sz w:val="23"/>
          <w:szCs w:val="23"/>
        </w:rPr>
        <w:t xml:space="preserve">wave climatology with emphasis on wave spectral information, </w:t>
      </w:r>
    </w:p>
    <w:p w14:paraId="41E5ED28" w14:textId="77777777" w:rsidR="00D616FA" w:rsidRDefault="00FF0144">
      <w:pPr>
        <w:pStyle w:val="Paragraphedeliste"/>
        <w:numPr>
          <w:ilvl w:val="0"/>
          <w:numId w:val="15"/>
        </w:numPr>
        <w:rPr>
          <w:sz w:val="23"/>
          <w:szCs w:val="23"/>
        </w:rPr>
      </w:pPr>
      <w:r>
        <w:rPr>
          <w:sz w:val="23"/>
          <w:szCs w:val="23"/>
        </w:rPr>
        <w:t xml:space="preserve">use of SWIM and SCAT for atmospheric, wave and ocean modeling, and coupled models, </w:t>
      </w:r>
    </w:p>
    <w:p w14:paraId="2CC7ED67" w14:textId="77777777" w:rsidR="00D616FA" w:rsidRDefault="00FF0144">
      <w:pPr>
        <w:pStyle w:val="Paragraphedeliste"/>
        <w:numPr>
          <w:ilvl w:val="0"/>
          <w:numId w:val="15"/>
        </w:numPr>
        <w:rPr>
          <w:sz w:val="23"/>
          <w:szCs w:val="23"/>
        </w:rPr>
      </w:pPr>
      <w:r>
        <w:rPr>
          <w:sz w:val="23"/>
          <w:szCs w:val="23"/>
        </w:rPr>
        <w:t>sea ice characterization.</w:t>
      </w:r>
    </w:p>
    <w:p w14:paraId="0CEB590B" w14:textId="77777777" w:rsidR="00D616FA" w:rsidRDefault="00D616FA">
      <w:pPr>
        <w:ind w:left="556"/>
        <w:rPr>
          <w:sz w:val="23"/>
          <w:szCs w:val="23"/>
        </w:rPr>
      </w:pPr>
    </w:p>
    <w:p w14:paraId="3BC3BF8E" w14:textId="77777777" w:rsidR="00D616FA" w:rsidRDefault="00FF0144">
      <w:pPr>
        <w:rPr>
          <w:sz w:val="23"/>
          <w:szCs w:val="23"/>
          <w:lang w:val="en-US"/>
        </w:rPr>
      </w:pPr>
      <w:r>
        <w:rPr>
          <w:sz w:val="23"/>
          <w:szCs w:val="23"/>
          <w:lang w:val="en-US"/>
        </w:rPr>
        <w:t>In addition, secondary objectives which can benefit from the origi</w:t>
      </w:r>
      <w:r>
        <w:rPr>
          <w:sz w:val="23"/>
          <w:szCs w:val="23"/>
          <w:lang w:val="en-US"/>
        </w:rPr>
        <w:t>nal observation configuration can be considered as:</w:t>
      </w:r>
    </w:p>
    <w:p w14:paraId="5F988C24" w14:textId="77777777" w:rsidR="00D616FA" w:rsidRDefault="00D616FA">
      <w:pPr>
        <w:rPr>
          <w:sz w:val="23"/>
          <w:szCs w:val="23"/>
          <w:lang w:val="en-US"/>
        </w:rPr>
      </w:pPr>
    </w:p>
    <w:p w14:paraId="7A452DF2" w14:textId="77777777" w:rsidR="00D616FA" w:rsidRDefault="00FF0144">
      <w:pPr>
        <w:pStyle w:val="Paragraphedeliste"/>
        <w:numPr>
          <w:ilvl w:val="0"/>
          <w:numId w:val="15"/>
        </w:numPr>
        <w:rPr>
          <w:sz w:val="23"/>
          <w:szCs w:val="23"/>
        </w:rPr>
      </w:pPr>
      <w:r>
        <w:rPr>
          <w:sz w:val="23"/>
          <w:szCs w:val="23"/>
        </w:rPr>
        <w:t xml:space="preserve">study of the continental ice shelf </w:t>
      </w:r>
    </w:p>
    <w:p w14:paraId="4B009A32" w14:textId="77777777" w:rsidR="00D616FA" w:rsidRDefault="00FF0144">
      <w:pPr>
        <w:pStyle w:val="Paragraphedeliste"/>
        <w:numPr>
          <w:ilvl w:val="0"/>
          <w:numId w:val="15"/>
        </w:numPr>
        <w:rPr>
          <w:sz w:val="23"/>
          <w:szCs w:val="23"/>
        </w:rPr>
      </w:pPr>
      <w:r>
        <w:rPr>
          <w:sz w:val="23"/>
          <w:szCs w:val="23"/>
        </w:rPr>
        <w:t xml:space="preserve">characterization of bare soil properties or vegetation. </w:t>
      </w:r>
    </w:p>
    <w:p w14:paraId="71283E9C" w14:textId="77777777" w:rsidR="00D616FA" w:rsidRDefault="00D616FA">
      <w:pPr>
        <w:ind w:left="556"/>
        <w:rPr>
          <w:sz w:val="23"/>
          <w:szCs w:val="23"/>
          <w:lang w:val="en-US"/>
        </w:rPr>
      </w:pPr>
    </w:p>
    <w:p w14:paraId="2FF6EDB2" w14:textId="77777777" w:rsidR="00D616FA" w:rsidRDefault="00FF0144">
      <w:pPr>
        <w:rPr>
          <w:rFonts w:ascii="Cambria" w:hAnsi="Cambria"/>
          <w:sz w:val="23"/>
          <w:szCs w:val="23"/>
          <w:lang w:val="en-US"/>
        </w:rPr>
      </w:pPr>
      <w:r>
        <w:rPr>
          <w:rFonts w:ascii="Cambria" w:hAnsi="Cambria"/>
          <w:sz w:val="23"/>
          <w:szCs w:val="23"/>
          <w:lang w:val="en-US"/>
        </w:rPr>
        <w:t>For all these studies, the combined use of data from different sources is encouraged.</w:t>
      </w:r>
    </w:p>
    <w:p w14:paraId="2F09856E" w14:textId="77777777" w:rsidR="00D616FA" w:rsidRDefault="00D616FA">
      <w:pPr>
        <w:pStyle w:val="Corps"/>
        <w:widowControl w:val="0"/>
        <w:rPr>
          <w:rFonts w:ascii="Times New Roman" w:eastAsia="Times New Roman" w:hAnsi="Times New Roman" w:cs="Times New Roman"/>
        </w:rPr>
      </w:pPr>
    </w:p>
    <w:p w14:paraId="1B50968B" w14:textId="77777777" w:rsidR="00D616FA" w:rsidRDefault="00FF0144">
      <w:pPr>
        <w:pStyle w:val="Corps"/>
        <w:widowControl w:val="0"/>
        <w:rPr>
          <w:sz w:val="23"/>
          <w:szCs w:val="23"/>
        </w:rPr>
      </w:pPr>
      <w:r>
        <w:rPr>
          <w:sz w:val="23"/>
          <w:szCs w:val="23"/>
        </w:rPr>
        <w:t>Scientists selected on the basis of their proposal will be part of the CFO-ST, which role is:</w:t>
      </w:r>
    </w:p>
    <w:p w14:paraId="7DAC1434" w14:textId="77777777" w:rsidR="00D616FA" w:rsidRDefault="00D616FA">
      <w:pPr>
        <w:pStyle w:val="Corps"/>
        <w:widowControl w:val="0"/>
        <w:rPr>
          <w:rFonts w:ascii="Times New Roman" w:eastAsia="Times New Roman" w:hAnsi="Times New Roman" w:cs="Times New Roman"/>
          <w:sz w:val="23"/>
          <w:szCs w:val="23"/>
        </w:rPr>
      </w:pPr>
    </w:p>
    <w:p w14:paraId="4D901A8E" w14:textId="77777777" w:rsidR="00D616FA" w:rsidRDefault="00FF0144">
      <w:pPr>
        <w:pStyle w:val="Paragraphedeliste"/>
        <w:numPr>
          <w:ilvl w:val="0"/>
          <w:numId w:val="15"/>
        </w:numPr>
        <w:rPr>
          <w:sz w:val="23"/>
          <w:szCs w:val="23"/>
        </w:rPr>
      </w:pPr>
      <w:r>
        <w:rPr>
          <w:sz w:val="23"/>
          <w:szCs w:val="23"/>
        </w:rPr>
        <w:t>to provide the scientific knowledge for the production of the best possible satellite-derived products from CFOSAT: ocean surface wind and waves as first priorit</w:t>
      </w:r>
      <w:r>
        <w:rPr>
          <w:sz w:val="23"/>
          <w:szCs w:val="23"/>
        </w:rPr>
        <w:t>y but also sea-ice and products characterizing the continental surfaces (land, cryosphere);</w:t>
      </w:r>
    </w:p>
    <w:p w14:paraId="2C57A99B" w14:textId="77777777" w:rsidR="00D616FA" w:rsidRDefault="00D616FA">
      <w:pPr>
        <w:pStyle w:val="Paragraphedeliste"/>
        <w:ind w:left="1276"/>
        <w:rPr>
          <w:sz w:val="23"/>
          <w:szCs w:val="23"/>
        </w:rPr>
      </w:pPr>
    </w:p>
    <w:p w14:paraId="3A1267FD" w14:textId="77777777" w:rsidR="00D616FA" w:rsidRDefault="00FF0144">
      <w:pPr>
        <w:pStyle w:val="Paragraphedeliste"/>
        <w:numPr>
          <w:ilvl w:val="0"/>
          <w:numId w:val="15"/>
        </w:numPr>
        <w:rPr>
          <w:sz w:val="23"/>
          <w:szCs w:val="23"/>
        </w:rPr>
      </w:pPr>
      <w:r>
        <w:rPr>
          <w:sz w:val="23"/>
          <w:szCs w:val="23"/>
        </w:rPr>
        <w:t>to conduct research activities on Earth science and applications based on the use of CFOSAT data (alone or combined with other satellite measurements, surface-base</w:t>
      </w:r>
      <w:r>
        <w:rPr>
          <w:sz w:val="23"/>
          <w:szCs w:val="23"/>
        </w:rPr>
        <w:t>d observations, or numerical models); it includes research in physical oceanography, meteorology, ice study, and related fields. It may also include studies devoted to the land surfaces;</w:t>
      </w:r>
    </w:p>
    <w:p w14:paraId="6F2C3617" w14:textId="77777777" w:rsidR="00D616FA" w:rsidRDefault="00D616FA">
      <w:pPr>
        <w:pStyle w:val="Paragraphedeliste"/>
        <w:ind w:left="1276"/>
        <w:rPr>
          <w:sz w:val="23"/>
          <w:szCs w:val="23"/>
        </w:rPr>
      </w:pPr>
    </w:p>
    <w:p w14:paraId="0E2400C0" w14:textId="77777777" w:rsidR="00D616FA" w:rsidRDefault="00FF0144">
      <w:pPr>
        <w:pStyle w:val="Paragraphedeliste"/>
        <w:numPr>
          <w:ilvl w:val="0"/>
          <w:numId w:val="15"/>
        </w:numPr>
        <w:rPr>
          <w:sz w:val="23"/>
          <w:szCs w:val="23"/>
        </w:rPr>
      </w:pPr>
      <w:r>
        <w:rPr>
          <w:sz w:val="23"/>
          <w:szCs w:val="23"/>
        </w:rPr>
        <w:t>to increase the visibility of CFOSAT data through scientific publica</w:t>
      </w:r>
      <w:r>
        <w:rPr>
          <w:sz w:val="23"/>
          <w:szCs w:val="23"/>
        </w:rPr>
        <w:t>tion and communications;</w:t>
      </w:r>
    </w:p>
    <w:p w14:paraId="163D8AE9" w14:textId="77777777" w:rsidR="00D616FA" w:rsidRDefault="00D616FA">
      <w:pPr>
        <w:pStyle w:val="Paragraphedeliste"/>
        <w:ind w:left="1276"/>
        <w:rPr>
          <w:sz w:val="23"/>
          <w:szCs w:val="23"/>
        </w:rPr>
      </w:pPr>
    </w:p>
    <w:p w14:paraId="5206D938" w14:textId="77777777" w:rsidR="00D616FA" w:rsidRDefault="00FF0144">
      <w:pPr>
        <w:pStyle w:val="Paragraphedeliste"/>
        <w:numPr>
          <w:ilvl w:val="0"/>
          <w:numId w:val="15"/>
        </w:numPr>
        <w:rPr>
          <w:sz w:val="23"/>
          <w:szCs w:val="23"/>
        </w:rPr>
      </w:pPr>
      <w:r>
        <w:rPr>
          <w:sz w:val="23"/>
          <w:szCs w:val="23"/>
        </w:rPr>
        <w:t>to prepare definition of future missions that could follow CFOSAT and would inherit from CFOSAT experience and heritage.</w:t>
      </w:r>
    </w:p>
    <w:p w14:paraId="6BC82B9B" w14:textId="77777777" w:rsidR="00D616FA" w:rsidRDefault="00D616FA">
      <w:pPr>
        <w:pStyle w:val="Corps"/>
        <w:widowControl w:val="0"/>
        <w:rPr>
          <w:rFonts w:eastAsia="Times New Roman" w:cs="Times New Roman"/>
          <w:sz w:val="23"/>
          <w:szCs w:val="23"/>
        </w:rPr>
      </w:pPr>
    </w:p>
    <w:p w14:paraId="793DD995" w14:textId="77777777" w:rsidR="00D616FA" w:rsidRDefault="00FF0144">
      <w:pPr>
        <w:pStyle w:val="Corps"/>
        <w:widowControl w:val="0"/>
        <w:rPr>
          <w:sz w:val="23"/>
          <w:szCs w:val="23"/>
        </w:rPr>
      </w:pPr>
      <w:r>
        <w:rPr>
          <w:sz w:val="23"/>
          <w:szCs w:val="23"/>
        </w:rPr>
        <w:t>CFOSAT products produced either in near real-time (NRT) or no-</w:t>
      </w:r>
      <w:r>
        <w:rPr>
          <w:sz w:val="23"/>
          <w:szCs w:val="23"/>
        </w:rPr>
        <w:t xml:space="preserve"> time critical (NTC) time are currently open to all users. The list of available products is presented in Section 4. SWIM </w:t>
      </w:r>
      <w:r>
        <w:rPr>
          <w:sz w:val="23"/>
          <w:szCs w:val="23"/>
        </w:rPr>
        <w:lastRenderedPageBreak/>
        <w:t>products obtained by reprocessing with the latest processing chain are also made available when they are available (about once a year)</w:t>
      </w:r>
      <w:r>
        <w:rPr>
          <w:sz w:val="23"/>
          <w:szCs w:val="23"/>
        </w:rPr>
        <w:t xml:space="preserve">. In the future, members of the CFO-ST will have priority to access to new reprocessed data or new demonstration products in test by the French mission center. They will get expertise from CNES on the performances and data quality.  </w:t>
      </w:r>
    </w:p>
    <w:p w14:paraId="54D12822" w14:textId="77777777" w:rsidR="00D616FA" w:rsidRDefault="00D616FA">
      <w:pPr>
        <w:pStyle w:val="Corps"/>
        <w:widowControl w:val="0"/>
        <w:rPr>
          <w:rFonts w:eastAsia="Times New Roman" w:cs="Times New Roman"/>
          <w:sz w:val="23"/>
          <w:szCs w:val="23"/>
        </w:rPr>
      </w:pPr>
    </w:p>
    <w:p w14:paraId="76FD75B1" w14:textId="77777777" w:rsidR="00D616FA" w:rsidRDefault="00FF0144">
      <w:pPr>
        <w:pStyle w:val="Corps"/>
        <w:widowControl w:val="0"/>
        <w:rPr>
          <w:sz w:val="23"/>
          <w:szCs w:val="23"/>
        </w:rPr>
      </w:pPr>
      <w:r>
        <w:rPr>
          <w:sz w:val="23"/>
          <w:szCs w:val="23"/>
        </w:rPr>
        <w:t xml:space="preserve">The CFO-ST functions </w:t>
      </w:r>
      <w:r>
        <w:rPr>
          <w:sz w:val="23"/>
          <w:szCs w:val="23"/>
        </w:rPr>
        <w:t>as an international group of experts to provide advices on:</w:t>
      </w:r>
    </w:p>
    <w:p w14:paraId="7499033B" w14:textId="77777777" w:rsidR="00D616FA" w:rsidRDefault="00D616FA">
      <w:pPr>
        <w:pStyle w:val="Corps"/>
        <w:widowControl w:val="0"/>
        <w:rPr>
          <w:rFonts w:eastAsia="Times New Roman" w:cs="Times New Roman"/>
          <w:sz w:val="23"/>
          <w:szCs w:val="23"/>
        </w:rPr>
      </w:pPr>
    </w:p>
    <w:p w14:paraId="2D1DD90F" w14:textId="77777777" w:rsidR="00D616FA" w:rsidRDefault="00FF0144">
      <w:pPr>
        <w:pStyle w:val="Paragraphedeliste"/>
        <w:numPr>
          <w:ilvl w:val="0"/>
          <w:numId w:val="15"/>
        </w:numPr>
        <w:rPr>
          <w:sz w:val="23"/>
          <w:szCs w:val="23"/>
        </w:rPr>
      </w:pPr>
      <w:r>
        <w:rPr>
          <w:sz w:val="23"/>
          <w:szCs w:val="23"/>
        </w:rPr>
        <w:t>product assessment,</w:t>
      </w:r>
    </w:p>
    <w:p w14:paraId="6D1CDA34" w14:textId="77777777" w:rsidR="00D616FA" w:rsidRDefault="00FF0144">
      <w:pPr>
        <w:pStyle w:val="Paragraphedeliste"/>
        <w:numPr>
          <w:ilvl w:val="0"/>
          <w:numId w:val="15"/>
        </w:numPr>
        <w:rPr>
          <w:sz w:val="23"/>
          <w:szCs w:val="23"/>
        </w:rPr>
      </w:pPr>
      <w:r>
        <w:rPr>
          <w:sz w:val="23"/>
          <w:szCs w:val="23"/>
        </w:rPr>
        <w:t>choice of operating modes,</w:t>
      </w:r>
    </w:p>
    <w:p w14:paraId="06EC0138" w14:textId="77777777" w:rsidR="00D616FA" w:rsidRDefault="00FF0144">
      <w:pPr>
        <w:pStyle w:val="Paragraphedeliste"/>
        <w:numPr>
          <w:ilvl w:val="0"/>
          <w:numId w:val="15"/>
        </w:numPr>
        <w:rPr>
          <w:sz w:val="23"/>
          <w:szCs w:val="23"/>
        </w:rPr>
      </w:pPr>
      <w:r>
        <w:rPr>
          <w:sz w:val="23"/>
          <w:szCs w:val="23"/>
        </w:rPr>
        <w:t>priorities of observations in case of partial failure,</w:t>
      </w:r>
    </w:p>
    <w:p w14:paraId="26F76C6E" w14:textId="77777777" w:rsidR="00D616FA" w:rsidRDefault="00FF0144">
      <w:pPr>
        <w:pStyle w:val="Paragraphedeliste"/>
        <w:numPr>
          <w:ilvl w:val="0"/>
          <w:numId w:val="15"/>
        </w:numPr>
        <w:rPr>
          <w:sz w:val="23"/>
          <w:szCs w:val="23"/>
        </w:rPr>
      </w:pPr>
      <w:r>
        <w:rPr>
          <w:sz w:val="23"/>
          <w:szCs w:val="23"/>
        </w:rPr>
        <w:t>evolution of the processing chains and update with new products requested by expert users,</w:t>
      </w:r>
    </w:p>
    <w:p w14:paraId="7D077C71" w14:textId="77777777" w:rsidR="00D616FA" w:rsidRDefault="00FF0144">
      <w:pPr>
        <w:pStyle w:val="Paragraphedeliste"/>
        <w:numPr>
          <w:ilvl w:val="0"/>
          <w:numId w:val="15"/>
        </w:numPr>
        <w:rPr>
          <w:sz w:val="23"/>
          <w:szCs w:val="23"/>
        </w:rPr>
      </w:pPr>
      <w:r>
        <w:rPr>
          <w:sz w:val="23"/>
          <w:szCs w:val="23"/>
        </w:rPr>
        <w:t>re</w:t>
      </w:r>
      <w:r>
        <w:rPr>
          <w:sz w:val="23"/>
          <w:szCs w:val="23"/>
        </w:rPr>
        <w:t>processing activities and connection to wave climate studies and international data services (in particular Copernicus Marine Service and ESA-CCI-sea state)</w:t>
      </w:r>
    </w:p>
    <w:p w14:paraId="233DFC01" w14:textId="77777777" w:rsidR="00D616FA" w:rsidRDefault="00FF0144">
      <w:pPr>
        <w:pStyle w:val="Paragraphedeliste"/>
        <w:numPr>
          <w:ilvl w:val="0"/>
          <w:numId w:val="15"/>
        </w:numPr>
        <w:rPr>
          <w:sz w:val="23"/>
          <w:szCs w:val="23"/>
        </w:rPr>
      </w:pPr>
      <w:r>
        <w:rPr>
          <w:sz w:val="23"/>
          <w:szCs w:val="23"/>
        </w:rPr>
        <w:t>links to be developed with other satellite missions or programs.</w:t>
      </w:r>
    </w:p>
    <w:p w14:paraId="1BF97D12" w14:textId="77777777" w:rsidR="00D616FA" w:rsidRDefault="00D616FA">
      <w:pPr>
        <w:pStyle w:val="Corps"/>
        <w:widowControl w:val="0"/>
        <w:rPr>
          <w:rFonts w:eastAsia="Times New Roman" w:cs="Times New Roman"/>
          <w:sz w:val="23"/>
          <w:szCs w:val="23"/>
        </w:rPr>
      </w:pPr>
    </w:p>
    <w:p w14:paraId="4D3FD2B0" w14:textId="77777777" w:rsidR="00D616FA" w:rsidRDefault="00FF0144">
      <w:pPr>
        <w:pStyle w:val="Corps"/>
        <w:widowControl w:val="0"/>
        <w:outlineLvl w:val="0"/>
        <w:rPr>
          <w:rFonts w:eastAsia="Times New Roman" w:cs="Times New Roman"/>
          <w:sz w:val="23"/>
          <w:szCs w:val="23"/>
        </w:rPr>
      </w:pPr>
      <w:r>
        <w:rPr>
          <w:rFonts w:eastAsia="Times New Roman" w:cs="Times New Roman"/>
          <w:sz w:val="23"/>
          <w:szCs w:val="23"/>
        </w:rPr>
        <w:t>The results of this activity will</w:t>
      </w:r>
      <w:r>
        <w:rPr>
          <w:rFonts w:eastAsia="Times New Roman" w:cs="Times New Roman"/>
          <w:sz w:val="23"/>
          <w:szCs w:val="23"/>
        </w:rPr>
        <w:t xml:space="preserve"> be regularly presented in workshops, reports and publications.</w:t>
      </w:r>
    </w:p>
    <w:p w14:paraId="248277CA" w14:textId="77777777" w:rsidR="00D616FA" w:rsidRDefault="00D616FA">
      <w:pPr>
        <w:pStyle w:val="Corps"/>
        <w:widowControl w:val="0"/>
        <w:rPr>
          <w:rFonts w:ascii="Times New Roman" w:eastAsia="Times New Roman" w:hAnsi="Times New Roman" w:cs="Times New Roman"/>
          <w:sz w:val="23"/>
          <w:szCs w:val="23"/>
        </w:rPr>
      </w:pPr>
    </w:p>
    <w:p w14:paraId="3C3A4FA8" w14:textId="77777777" w:rsidR="00D616FA" w:rsidRDefault="00FF0144">
      <w:pPr>
        <w:pStyle w:val="titre1-DH"/>
        <w:numPr>
          <w:ilvl w:val="0"/>
          <w:numId w:val="4"/>
        </w:numPr>
        <w:rPr>
          <w:rFonts w:ascii="Times New Roman" w:eastAsia="Times New Roman" w:hAnsi="Times New Roman" w:cs="Times New Roman"/>
        </w:rPr>
      </w:pPr>
      <w:r>
        <w:rPr>
          <w:rFonts w:ascii="Times New Roman" w:hAnsi="Times New Roman"/>
        </w:rPr>
        <w:t>Who can submit a proposal?</w:t>
      </w:r>
    </w:p>
    <w:p w14:paraId="240EC09E" w14:textId="77777777" w:rsidR="00D616FA" w:rsidRDefault="00D616FA">
      <w:pPr>
        <w:pStyle w:val="titre1-DH"/>
        <w:ind w:left="360"/>
        <w:rPr>
          <w:rFonts w:ascii="Times New Roman" w:eastAsia="Times New Roman" w:hAnsi="Times New Roman" w:cs="Times New Roman"/>
          <w:b w:val="0"/>
          <w:bCs w:val="0"/>
          <w:sz w:val="24"/>
          <w:szCs w:val="24"/>
        </w:rPr>
      </w:pPr>
    </w:p>
    <w:p w14:paraId="6500260B" w14:textId="77777777" w:rsidR="00D616FA" w:rsidRDefault="00FF0144">
      <w:pPr>
        <w:pStyle w:val="titre1-DH"/>
        <w:rPr>
          <w:b w:val="0"/>
          <w:bCs w:val="0"/>
          <w:sz w:val="23"/>
          <w:szCs w:val="23"/>
        </w:rPr>
      </w:pPr>
      <w:r>
        <w:rPr>
          <w:b w:val="0"/>
          <w:bCs w:val="0"/>
          <w:sz w:val="23"/>
          <w:szCs w:val="23"/>
        </w:rPr>
        <w:t>Proposals may by submitted by individuals or a group of scientists, academicians and research scholars belonging to recognized institutions belonging to government</w:t>
      </w:r>
      <w:r>
        <w:rPr>
          <w:b w:val="0"/>
          <w:bCs w:val="0"/>
          <w:sz w:val="23"/>
          <w:szCs w:val="23"/>
        </w:rPr>
        <w:t xml:space="preserve"> or non-government organizations.</w:t>
      </w:r>
    </w:p>
    <w:p w14:paraId="51C05A1F" w14:textId="77777777" w:rsidR="00D616FA" w:rsidRDefault="00D616FA">
      <w:pPr>
        <w:pStyle w:val="titre1-DH"/>
        <w:ind w:left="360"/>
        <w:rPr>
          <w:rFonts w:ascii="Times New Roman" w:eastAsia="Times New Roman" w:hAnsi="Times New Roman" w:cs="Times New Roman"/>
          <w:b w:val="0"/>
          <w:bCs w:val="0"/>
          <w:sz w:val="23"/>
          <w:szCs w:val="23"/>
        </w:rPr>
      </w:pPr>
    </w:p>
    <w:p w14:paraId="5B4E4734" w14:textId="77777777" w:rsidR="00D616FA" w:rsidRDefault="00FF0144">
      <w:pPr>
        <w:pStyle w:val="titre1-DH"/>
        <w:rPr>
          <w:b w:val="0"/>
          <w:bCs w:val="0"/>
          <w:sz w:val="23"/>
          <w:szCs w:val="23"/>
        </w:rPr>
      </w:pPr>
      <w:r>
        <w:rPr>
          <w:b w:val="0"/>
          <w:bCs w:val="0"/>
          <w:sz w:val="23"/>
          <w:szCs w:val="23"/>
        </w:rPr>
        <w:t>Each proposal must be led by a principal investigator (PI) with eventually one or more Co-investigators (CoI) with a cover letter of the PI institution.</w:t>
      </w:r>
    </w:p>
    <w:p w14:paraId="650E7DF7" w14:textId="77777777" w:rsidR="00D616FA" w:rsidRDefault="00D616FA">
      <w:pPr>
        <w:pStyle w:val="titre1-DH"/>
        <w:rPr>
          <w:b w:val="0"/>
          <w:bCs w:val="0"/>
          <w:sz w:val="23"/>
          <w:szCs w:val="23"/>
        </w:rPr>
      </w:pPr>
    </w:p>
    <w:p w14:paraId="78035208" w14:textId="77777777" w:rsidR="00D616FA" w:rsidRDefault="00D616FA">
      <w:pPr>
        <w:pStyle w:val="titre1-DH"/>
        <w:ind w:left="720" w:hanging="360"/>
        <w:rPr>
          <w:rFonts w:ascii="Times New Roman" w:eastAsia="Times New Roman" w:hAnsi="Times New Roman" w:cs="Times New Roman"/>
          <w:b w:val="0"/>
          <w:bCs w:val="0"/>
        </w:rPr>
      </w:pPr>
    </w:p>
    <w:p w14:paraId="326EECED" w14:textId="77777777" w:rsidR="00D616FA" w:rsidRDefault="00FF0144">
      <w:pPr>
        <w:pStyle w:val="titre1-DH"/>
        <w:numPr>
          <w:ilvl w:val="0"/>
          <w:numId w:val="2"/>
        </w:numPr>
        <w:rPr>
          <w:rFonts w:ascii="Times New Roman" w:eastAsia="Times New Roman" w:hAnsi="Times New Roman" w:cs="Times New Roman"/>
        </w:rPr>
      </w:pPr>
      <w:r>
        <w:rPr>
          <w:rFonts w:ascii="Times New Roman" w:hAnsi="Times New Roman"/>
        </w:rPr>
        <w:t>Information about CFOSAT</w:t>
      </w:r>
    </w:p>
    <w:p w14:paraId="648408DA" w14:textId="77777777" w:rsidR="00D616FA" w:rsidRDefault="00D616FA">
      <w:pPr>
        <w:pStyle w:val="Corps"/>
        <w:widowControl w:val="0"/>
        <w:rPr>
          <w:rFonts w:ascii="Times New Roman" w:eastAsia="Times New Roman" w:hAnsi="Times New Roman" w:cs="Times New Roman"/>
          <w:sz w:val="23"/>
          <w:szCs w:val="23"/>
        </w:rPr>
      </w:pPr>
    </w:p>
    <w:p w14:paraId="38547B59" w14:textId="77777777" w:rsidR="00D616FA" w:rsidRDefault="00FF0144">
      <w:pPr>
        <w:pStyle w:val="Corps"/>
        <w:rPr>
          <w:sz w:val="23"/>
          <w:szCs w:val="23"/>
        </w:rPr>
      </w:pPr>
      <w:r>
        <w:rPr>
          <w:sz w:val="23"/>
          <w:szCs w:val="23"/>
        </w:rPr>
        <w:t>CFOSAT (the China France Oceanography Satellite) is a joint mission from the Chinese and French Space Agencies (CNSA, NSOAS, CNES), devoted to the observation of ocean surface wind and waves and related science and applications. Although designed for ocean</w:t>
      </w:r>
      <w:r>
        <w:rPr>
          <w:sz w:val="23"/>
          <w:szCs w:val="23"/>
        </w:rPr>
        <w:t xml:space="preserve"> surface studies, it also provides observations over continental surfaces.</w:t>
      </w:r>
    </w:p>
    <w:p w14:paraId="1C0CCB3E" w14:textId="77777777" w:rsidR="00D616FA" w:rsidRDefault="00D616FA">
      <w:pPr>
        <w:pStyle w:val="Corps"/>
        <w:widowControl w:val="0"/>
        <w:rPr>
          <w:rFonts w:eastAsia="Times New Roman" w:cs="Times New Roman"/>
          <w:sz w:val="23"/>
          <w:szCs w:val="23"/>
        </w:rPr>
      </w:pPr>
    </w:p>
    <w:p w14:paraId="31DDCF0F" w14:textId="77777777" w:rsidR="00D616FA" w:rsidRDefault="00FF0144">
      <w:pPr>
        <w:pStyle w:val="SPIEbodytext"/>
        <w:rPr>
          <w:rFonts w:ascii="Cambria" w:hAnsi="Cambria"/>
          <w:sz w:val="23"/>
          <w:szCs w:val="23"/>
        </w:rPr>
      </w:pPr>
      <w:r>
        <w:rPr>
          <w:rFonts w:ascii="Cambria" w:hAnsi="Cambria"/>
          <w:sz w:val="23"/>
          <w:szCs w:val="23"/>
        </w:rPr>
        <w:t>CFOSAT carries two radar instruments, both of them being innovative in terms of geometry and design:</w:t>
      </w:r>
      <w:r>
        <w:rPr>
          <w:rFonts w:ascii="Cambria" w:hAnsi="Cambria"/>
          <w:sz w:val="23"/>
          <w:szCs w:val="23"/>
        </w:rPr>
        <w:tab/>
      </w:r>
    </w:p>
    <w:p w14:paraId="255D3B82" w14:textId="77777777" w:rsidR="00D616FA" w:rsidRDefault="00FF0144">
      <w:pPr>
        <w:pStyle w:val="Paragraphedeliste"/>
        <w:numPr>
          <w:ilvl w:val="0"/>
          <w:numId w:val="15"/>
        </w:numPr>
        <w:rPr>
          <w:sz w:val="23"/>
          <w:szCs w:val="23"/>
        </w:rPr>
      </w:pPr>
      <w:r>
        <w:rPr>
          <w:sz w:val="23"/>
          <w:szCs w:val="23"/>
        </w:rPr>
        <w:t>SWIM (Surface Wave Investigation and Monitoring) a near-nadir (0 to 10° incidence) real-aperture Ku-Band azimuthally scanning radar designed for measuring the directional spectra of ocean waves;</w:t>
      </w:r>
    </w:p>
    <w:p w14:paraId="04C0A187" w14:textId="77777777" w:rsidR="00D616FA" w:rsidRDefault="00FF0144">
      <w:pPr>
        <w:pStyle w:val="Paragraphedeliste"/>
        <w:numPr>
          <w:ilvl w:val="0"/>
          <w:numId w:val="15"/>
        </w:numPr>
        <w:rPr>
          <w:sz w:val="23"/>
          <w:szCs w:val="23"/>
        </w:rPr>
      </w:pPr>
      <w:r>
        <w:rPr>
          <w:sz w:val="23"/>
          <w:szCs w:val="23"/>
        </w:rPr>
        <w:t>SCAT a wind scatterometer SCAT to measure the wind vector, ra</w:t>
      </w:r>
      <w:r>
        <w:rPr>
          <w:sz w:val="23"/>
          <w:szCs w:val="23"/>
        </w:rPr>
        <w:t xml:space="preserve">dar in Ku-Band aiming at moderate incidence angles (26° to 46°) with a rotating fan-beam antenna. </w:t>
      </w:r>
    </w:p>
    <w:p w14:paraId="6D016D77" w14:textId="77777777" w:rsidR="00D616FA" w:rsidRDefault="00D616FA">
      <w:pPr>
        <w:pStyle w:val="Paragraphedeliste"/>
        <w:ind w:left="1276"/>
        <w:rPr>
          <w:sz w:val="23"/>
          <w:szCs w:val="23"/>
        </w:rPr>
      </w:pPr>
    </w:p>
    <w:p w14:paraId="6AD15BA0" w14:textId="77777777" w:rsidR="00D616FA" w:rsidRDefault="00FF0144">
      <w:pPr>
        <w:pStyle w:val="Corps"/>
        <w:rPr>
          <w:sz w:val="23"/>
          <w:szCs w:val="23"/>
        </w:rPr>
      </w:pPr>
      <w:r>
        <w:rPr>
          <w:sz w:val="23"/>
          <w:szCs w:val="23"/>
        </w:rPr>
        <w:t>With respect to existing satellite missions, the originality of CFOSAT is that it provides in a continuous way over the oceans, co-located wind vector field</w:t>
      </w:r>
      <w:r>
        <w:rPr>
          <w:sz w:val="23"/>
          <w:szCs w:val="23"/>
        </w:rPr>
        <w:t xml:space="preserve">s and directional spectra of ocean waves for wavelengths in the range of about [30-500] m. It also provides the normalized radar cross-section in a multi-incidence and multi-azimuth geometry. This latter </w:t>
      </w:r>
      <w:r>
        <w:rPr>
          <w:sz w:val="23"/>
          <w:szCs w:val="23"/>
        </w:rPr>
        <w:lastRenderedPageBreak/>
        <w:t>can be used on one hand to improve the inversion alg</w:t>
      </w:r>
      <w:r>
        <w:rPr>
          <w:sz w:val="23"/>
          <w:szCs w:val="23"/>
        </w:rPr>
        <w:t xml:space="preserve">orithms for estimating wind speed and significant wave height and on the other hand to characterize the small-scale roughness of all types of surfaces. </w:t>
      </w:r>
    </w:p>
    <w:p w14:paraId="7CB4EA74" w14:textId="77777777" w:rsidR="00D616FA" w:rsidRDefault="00D616FA">
      <w:pPr>
        <w:pStyle w:val="Corps"/>
        <w:rPr>
          <w:sz w:val="23"/>
          <w:szCs w:val="23"/>
        </w:rPr>
      </w:pPr>
    </w:p>
    <w:p w14:paraId="4393628B" w14:textId="77777777" w:rsidR="00D616FA" w:rsidRDefault="00FF0144">
      <w:pPr>
        <w:pStyle w:val="Corps"/>
        <w:rPr>
          <w:sz w:val="23"/>
          <w:szCs w:val="23"/>
        </w:rPr>
      </w:pPr>
      <w:r>
        <w:rPr>
          <w:sz w:val="23"/>
          <w:szCs w:val="23"/>
        </w:rPr>
        <w:t>CFOSAT contributes to the global wind field observations in complement to existing scatterometer missi</w:t>
      </w:r>
      <w:r>
        <w:rPr>
          <w:sz w:val="23"/>
          <w:szCs w:val="23"/>
        </w:rPr>
        <w:t>ons (e.g. ASCAT on METOP, SCAT on HY-2A, HY-2B), and to provisioning of wind speed and significant wave height in complement to other altimeter missions (like Jason or HY-2 series, Sentinel-3). Furthermore, it provides complementary information on wave pro</w:t>
      </w:r>
      <w:r>
        <w:rPr>
          <w:sz w:val="23"/>
          <w:szCs w:val="23"/>
        </w:rPr>
        <w:t xml:space="preserve">perties with respect to SAR missions (like Sentinel-1), by giving access to directional spectra of ocean waves not only for the long swells but also for wind waves and mixed sea conditions whatever is the direction of these waves. </w:t>
      </w:r>
    </w:p>
    <w:p w14:paraId="083858D3" w14:textId="77777777" w:rsidR="00D616FA" w:rsidRDefault="00D616FA">
      <w:pPr>
        <w:pStyle w:val="Corps"/>
        <w:rPr>
          <w:sz w:val="23"/>
          <w:szCs w:val="23"/>
        </w:rPr>
      </w:pPr>
    </w:p>
    <w:p w14:paraId="74B44076" w14:textId="77777777" w:rsidR="00D616FA" w:rsidRDefault="00FF0144">
      <w:pPr>
        <w:pStyle w:val="SPIEbodytext"/>
        <w:spacing w:after="0"/>
        <w:rPr>
          <w:rFonts w:ascii="Cambria" w:hAnsi="Cambria"/>
          <w:sz w:val="23"/>
          <w:szCs w:val="23"/>
        </w:rPr>
      </w:pPr>
      <w:r>
        <w:rPr>
          <w:rFonts w:ascii="Cambria" w:hAnsi="Cambria"/>
          <w:sz w:val="23"/>
          <w:szCs w:val="23"/>
        </w:rPr>
        <w:t xml:space="preserve">The system consists of </w:t>
      </w:r>
      <w:r>
        <w:rPr>
          <w:rFonts w:ascii="Cambria" w:hAnsi="Cambria"/>
          <w:sz w:val="23"/>
          <w:szCs w:val="23"/>
        </w:rPr>
        <w:t xml:space="preserve">a LEO polar sun-synchronous orbit system with local time ascending pass at the equator at 7:00 am. The orbit parameters are: altitude of about 519 km at the equator, inclination of 97.454°, repetition cycle of 13 days. With these parameters and accounting </w:t>
      </w:r>
      <w:r>
        <w:rPr>
          <w:rFonts w:ascii="Cambria" w:hAnsi="Cambria"/>
          <w:sz w:val="23"/>
          <w:szCs w:val="23"/>
        </w:rPr>
        <w:t>for the instrument geometry the system provides a global coverage within 3 days for wind fields (SCAT) and almost global for waves (SWIM) over the 13 day- cycle.</w:t>
      </w:r>
    </w:p>
    <w:p w14:paraId="4219D658" w14:textId="77777777" w:rsidR="00D616FA" w:rsidRDefault="00D616FA">
      <w:pPr>
        <w:pStyle w:val="SPIEbodytext"/>
        <w:spacing w:after="0"/>
        <w:rPr>
          <w:rFonts w:ascii="Cambria" w:hAnsi="Cambria"/>
          <w:sz w:val="23"/>
          <w:szCs w:val="23"/>
        </w:rPr>
      </w:pPr>
    </w:p>
    <w:p w14:paraId="7440C1F6" w14:textId="77777777" w:rsidR="00D616FA" w:rsidRDefault="00FF0144">
      <w:pPr>
        <w:pStyle w:val="SPIEbodytext"/>
        <w:spacing w:after="0"/>
        <w:rPr>
          <w:rFonts w:ascii="Cambria" w:hAnsi="Cambria"/>
          <w:sz w:val="23"/>
          <w:szCs w:val="23"/>
        </w:rPr>
      </w:pPr>
      <w:r>
        <w:rPr>
          <w:rFonts w:ascii="Cambria" w:hAnsi="Cambria"/>
          <w:sz w:val="23"/>
          <w:szCs w:val="23"/>
        </w:rPr>
        <w:t xml:space="preserve">Data are transmitted to Mission Centers using several receiving stations. Thanks to a set of </w:t>
      </w:r>
      <w:r>
        <w:rPr>
          <w:rFonts w:ascii="Cambria" w:hAnsi="Cambria"/>
          <w:sz w:val="23"/>
          <w:szCs w:val="23"/>
        </w:rPr>
        <w:t>two polar stations, the system has the capability to achieve near-real time transmission (i.e. less than 3 hours after the acquisition) of the global set of observations in order to feed operational atmospheric or wave prediction systems for assimilation a</w:t>
      </w:r>
      <w:r>
        <w:rPr>
          <w:rFonts w:ascii="Cambria" w:hAnsi="Cambria"/>
          <w:sz w:val="23"/>
          <w:szCs w:val="23"/>
        </w:rPr>
        <w:t>nd forecast processes.</w:t>
      </w:r>
    </w:p>
    <w:p w14:paraId="735DEBF5" w14:textId="77777777" w:rsidR="00D616FA" w:rsidRDefault="00D616FA">
      <w:pPr>
        <w:pStyle w:val="SPIEbodytext"/>
        <w:spacing w:after="0"/>
        <w:rPr>
          <w:rFonts w:ascii="Cambria" w:hAnsi="Cambria"/>
          <w:sz w:val="23"/>
          <w:szCs w:val="23"/>
        </w:rPr>
      </w:pPr>
    </w:p>
    <w:p w14:paraId="7531FDED" w14:textId="77777777" w:rsidR="00D616FA" w:rsidRDefault="00FF0144">
      <w:pPr>
        <w:pStyle w:val="SPIEbodytext"/>
        <w:spacing w:after="0"/>
        <w:rPr>
          <w:rFonts w:ascii="Cambria" w:hAnsi="Cambria"/>
          <w:sz w:val="23"/>
          <w:szCs w:val="23"/>
        </w:rPr>
      </w:pPr>
      <w:r>
        <w:rPr>
          <w:rFonts w:ascii="Cambria" w:hAnsi="Cambria"/>
          <w:sz w:val="23"/>
          <w:szCs w:val="23"/>
        </w:rPr>
        <w:t xml:space="preserve">The Chinese Ground Segment is composed of a “Satellite Control Center” located in Xi’an (China), several telemetries, tracking and command ground stations, 3 X-band receiving stations located in China, and a Mission Center for data </w:t>
      </w:r>
      <w:r>
        <w:rPr>
          <w:rFonts w:ascii="Cambria" w:hAnsi="Cambria"/>
          <w:sz w:val="23"/>
          <w:szCs w:val="23"/>
        </w:rPr>
        <w:t xml:space="preserve">processing, distribution and archiving. </w:t>
      </w:r>
    </w:p>
    <w:p w14:paraId="19E76AE8" w14:textId="77777777" w:rsidR="00D616FA" w:rsidRDefault="00D616FA">
      <w:pPr>
        <w:pStyle w:val="SPIEbodytext"/>
        <w:spacing w:after="0"/>
        <w:rPr>
          <w:rFonts w:ascii="Cambria" w:hAnsi="Cambria"/>
          <w:sz w:val="23"/>
          <w:szCs w:val="23"/>
        </w:rPr>
      </w:pPr>
    </w:p>
    <w:p w14:paraId="5DFCF8DB" w14:textId="77777777" w:rsidR="00D616FA" w:rsidRDefault="00FF0144">
      <w:pPr>
        <w:pStyle w:val="SPIEbodytext"/>
        <w:spacing w:after="0"/>
        <w:rPr>
          <w:rFonts w:ascii="Cambria" w:hAnsi="Cambria"/>
          <w:sz w:val="23"/>
          <w:szCs w:val="23"/>
        </w:rPr>
      </w:pPr>
      <w:r>
        <w:rPr>
          <w:rFonts w:ascii="Cambria" w:hAnsi="Cambria"/>
          <w:sz w:val="23"/>
          <w:szCs w:val="23"/>
        </w:rPr>
        <w:t>The French CFOSAT Ground Segment is composed of two X-band Stations, located in Kiruna (Sweden) and Inuvik (Canada), and two mission centers:</w:t>
      </w:r>
    </w:p>
    <w:p w14:paraId="4CE3DAB3" w14:textId="77777777" w:rsidR="00D616FA" w:rsidRDefault="00D616FA">
      <w:pPr>
        <w:pStyle w:val="SPIEbodytext"/>
        <w:spacing w:after="0"/>
        <w:rPr>
          <w:rFonts w:ascii="Cambria" w:hAnsi="Cambria"/>
          <w:sz w:val="23"/>
          <w:szCs w:val="23"/>
        </w:rPr>
      </w:pPr>
    </w:p>
    <w:p w14:paraId="5C49E981" w14:textId="77777777" w:rsidR="00D616FA" w:rsidRDefault="00FF0144">
      <w:pPr>
        <w:pStyle w:val="Paragraphedeliste"/>
        <w:numPr>
          <w:ilvl w:val="0"/>
          <w:numId w:val="15"/>
        </w:numPr>
        <w:rPr>
          <w:sz w:val="23"/>
          <w:szCs w:val="23"/>
        </w:rPr>
      </w:pPr>
      <w:r>
        <w:rPr>
          <w:sz w:val="23"/>
          <w:szCs w:val="23"/>
        </w:rPr>
        <w:t>CWWIC operated by CNES in Toulouse (France) for Near-Real Time processi</w:t>
      </w:r>
      <w:r>
        <w:rPr>
          <w:sz w:val="23"/>
          <w:szCs w:val="23"/>
        </w:rPr>
        <w:t>ng, up to the Level2 products. CWWIC is also in charge of upgrading the level 2 processing chain when this is necessary, and of producing reprocessed SWIM data sets when major release is implemented (about once a year).  The products generated by CWWIC are</w:t>
      </w:r>
      <w:r>
        <w:rPr>
          <w:sz w:val="23"/>
          <w:szCs w:val="23"/>
        </w:rPr>
        <w:t xml:space="preserve"> distributed by the data portal AVISO+ (https://www.aviso.altimetry.fr/en/missions/current-missions/cfosat/access-to-data.html). All files corresponding to these products contain “OPxx” in their name (xx is the version number). See section 4 for details. C</w:t>
      </w:r>
      <w:r>
        <w:rPr>
          <w:sz w:val="23"/>
          <w:szCs w:val="23"/>
        </w:rPr>
        <w:t xml:space="preserve">WWIC also distributes the SWIM products within 3 hours after acquisition to EUMETSAT who makes these data available through the meteorological network system (EUMETCast) to agreed meteorological centers (EUMETSAT member states and ECMWF). </w:t>
      </w:r>
    </w:p>
    <w:p w14:paraId="1A8FE9F5" w14:textId="77777777" w:rsidR="00D616FA" w:rsidRDefault="00D616FA">
      <w:pPr>
        <w:pStyle w:val="Paragraphedeliste"/>
        <w:ind w:left="1276"/>
        <w:rPr>
          <w:sz w:val="23"/>
          <w:szCs w:val="23"/>
        </w:rPr>
      </w:pPr>
    </w:p>
    <w:p w14:paraId="1E0F2BA8" w14:textId="77777777" w:rsidR="00D616FA" w:rsidRDefault="00FF0144">
      <w:pPr>
        <w:pStyle w:val="Paragraphedeliste"/>
        <w:numPr>
          <w:ilvl w:val="0"/>
          <w:numId w:val="15"/>
        </w:numPr>
        <w:rPr>
          <w:sz w:val="23"/>
          <w:szCs w:val="23"/>
        </w:rPr>
      </w:pPr>
      <w:r>
        <w:rPr>
          <w:sz w:val="23"/>
          <w:szCs w:val="23"/>
        </w:rPr>
        <w:t xml:space="preserve">IWWOC operated </w:t>
      </w:r>
      <w:r>
        <w:rPr>
          <w:sz w:val="23"/>
          <w:szCs w:val="23"/>
        </w:rPr>
        <w:t>by Ifremer in Brest (France) for differed-time data processing, distribution and archiving (alternative L2 products-called L2S, L3 and L4). The products are detailed and distributed on CERSAT portal (</w:t>
      </w:r>
      <w:hyperlink r:id="rId14" w:tooltip="https://wwz.ifremer.fr/cersat/Projects/Recent-and-ongoing-projects/IWWOC" w:history="1">
        <w:r>
          <w:rPr>
            <w:rStyle w:val="Lienhypertexte"/>
            <w:sz w:val="23"/>
            <w:szCs w:val="23"/>
          </w:rPr>
          <w:t>https://wwz.ifremer.fr/cersat/Projects/Recent-and-ongoing-projects/IWWOC</w:t>
        </w:r>
      </w:hyperlink>
      <w:r>
        <w:rPr>
          <w:sz w:val="23"/>
          <w:szCs w:val="23"/>
        </w:rPr>
        <w:t>) or accessible from the ODATIS French oceanic data center (</w:t>
      </w:r>
      <w:hyperlink r:id="rId15" w:anchor="/search?from=1&amp;to=30&amp;sortBy=resourceTitleObject.default.keyword&amp;languageStrategy=searchInDetectedLanguage&amp;any=IWWOC" w:tooltip="https://www.odatis-ocean.fr/donnees-et-services/acces-aux-donnees/catalogue-complet/#/search?from=1&amp;to=30&amp;sortBy=resourceTitleObject.default.keyword&amp;languageStrategy=searchInDetectedLanguage&amp;any=IWWOC" w:history="1">
        <w:r>
          <w:rPr>
            <w:rStyle w:val="Lienhypertexte"/>
            <w:sz w:val="23"/>
            <w:szCs w:val="23"/>
          </w:rPr>
          <w:t>https://www.odatis-ocean.fr/donnees-et-services/acces-aux-donnees/catalogue-</w:t>
        </w:r>
        <w:r>
          <w:rPr>
            <w:rStyle w:val="Lienhypertexte"/>
            <w:sz w:val="23"/>
            <w:szCs w:val="23"/>
          </w:rPr>
          <w:lastRenderedPageBreak/>
          <w:t>complet/#/search?from</w:t>
        </w:r>
        <w:r>
          <w:rPr>
            <w:rStyle w:val="Lienhypertexte"/>
            <w:sz w:val="23"/>
            <w:szCs w:val="23"/>
          </w:rPr>
          <w:t>=1&amp;to=30&amp;sortBy=resourceTitleObject.default.keyword&amp;languageStrategy=searchInDetectedLanguage&amp;any=IWWOC</w:t>
        </w:r>
      </w:hyperlink>
      <w:r>
        <w:rPr>
          <w:sz w:val="23"/>
          <w:szCs w:val="23"/>
        </w:rPr>
        <w:t xml:space="preserve">). The data are available in a free and open manner through FTP or HTTPS. They are fully reprocessed upon each new major release. </w:t>
      </w:r>
    </w:p>
    <w:p w14:paraId="470A82BB" w14:textId="77777777" w:rsidR="00D616FA" w:rsidRDefault="00D616FA">
      <w:pPr>
        <w:pStyle w:val="SPIEbodytext"/>
        <w:rPr>
          <w:rFonts w:ascii="Cambria" w:hAnsi="Cambria"/>
          <w:sz w:val="23"/>
          <w:szCs w:val="23"/>
        </w:rPr>
      </w:pPr>
    </w:p>
    <w:p w14:paraId="79460A56" w14:textId="77777777" w:rsidR="00D616FA" w:rsidRDefault="00FF0144">
      <w:pPr>
        <w:pStyle w:val="SPIEbodytext"/>
        <w:spacing w:after="0"/>
        <w:rPr>
          <w:rFonts w:ascii="Cambria" w:hAnsi="Cambria"/>
          <w:sz w:val="23"/>
          <w:szCs w:val="23"/>
        </w:rPr>
      </w:pPr>
      <w:r>
        <w:rPr>
          <w:rFonts w:ascii="Cambria" w:hAnsi="Cambria"/>
          <w:sz w:val="23"/>
          <w:szCs w:val="23"/>
        </w:rPr>
        <w:t>In addition, SWIM products (called “L2P”) are generated to feed the European Copernicus Marine Service and made available through the data portal AVISO+ (https://www.aviso.altimetry.fr/en/missions/current-missions/cfosat/access-to-data.html). These product</w:t>
      </w:r>
      <w:r>
        <w:rPr>
          <w:rFonts w:ascii="Cambria" w:hAnsi="Cambria"/>
          <w:sz w:val="23"/>
          <w:szCs w:val="23"/>
        </w:rPr>
        <w:t>s are also described in Section 4.</w:t>
      </w:r>
      <w:r>
        <w:rPr>
          <w:rFonts w:ascii="Cambria" w:hAnsi="Cambria"/>
          <w:sz w:val="23"/>
          <w:szCs w:val="23"/>
        </w:rPr>
        <w:tab/>
      </w:r>
    </w:p>
    <w:p w14:paraId="0F076D3F" w14:textId="77777777" w:rsidR="00D616FA" w:rsidRDefault="00D616FA">
      <w:pPr>
        <w:pStyle w:val="SPIEbodytext"/>
        <w:spacing w:after="0"/>
        <w:rPr>
          <w:rFonts w:ascii="Cambria" w:hAnsi="Cambria"/>
          <w:sz w:val="23"/>
          <w:szCs w:val="23"/>
        </w:rPr>
      </w:pPr>
    </w:p>
    <w:p w14:paraId="2AF6C1DC" w14:textId="77777777" w:rsidR="00D616FA" w:rsidRDefault="00FF0144">
      <w:pPr>
        <w:pStyle w:val="SPIEbodytext"/>
        <w:spacing w:after="0"/>
        <w:rPr>
          <w:sz w:val="23"/>
          <w:szCs w:val="23"/>
        </w:rPr>
      </w:pPr>
      <w:r>
        <w:rPr>
          <w:rFonts w:ascii="Cambria" w:hAnsi="Cambria"/>
          <w:sz w:val="23"/>
          <w:szCs w:val="23"/>
        </w:rPr>
        <w:t>For more details on the mission, the reader can refer to references [1, 2, 3] described in Section 9. Details on the SWIM instrument data processing and first analysis of the geophysical performances are available in [4</w:t>
      </w:r>
      <w:r>
        <w:rPr>
          <w:rFonts w:ascii="Cambria" w:hAnsi="Cambria"/>
          <w:sz w:val="23"/>
          <w:szCs w:val="23"/>
        </w:rPr>
        <w:t xml:space="preserve">-8]. Details on SCAT instrument are in [10]. </w:t>
      </w:r>
    </w:p>
    <w:p w14:paraId="5777E2B2" w14:textId="77777777" w:rsidR="00D616FA" w:rsidRDefault="00D616FA">
      <w:pPr>
        <w:pStyle w:val="SPIEbodytext"/>
      </w:pPr>
    </w:p>
    <w:p w14:paraId="2D40B556" w14:textId="77777777" w:rsidR="00D616FA" w:rsidRDefault="00FF0144">
      <w:pPr>
        <w:pStyle w:val="SPIEbodytext"/>
        <w:rPr>
          <w:b/>
          <w:bCs/>
          <w:sz w:val="28"/>
          <w:szCs w:val="28"/>
        </w:rPr>
      </w:pPr>
      <w:r>
        <w:rPr>
          <w:b/>
          <w:bCs/>
          <w:sz w:val="28"/>
          <w:szCs w:val="28"/>
        </w:rPr>
        <w:t>4. Products available in the frame of the Call for opportunity</w:t>
      </w:r>
    </w:p>
    <w:p w14:paraId="26796296" w14:textId="77777777" w:rsidR="00D616FA" w:rsidRDefault="00FF0144">
      <w:pPr>
        <w:pStyle w:val="SPIEbodytext"/>
        <w:rPr>
          <w:b/>
          <w:i/>
          <w:sz w:val="24"/>
          <w:szCs w:val="24"/>
        </w:rPr>
      </w:pPr>
      <w:r>
        <w:rPr>
          <w:b/>
          <w:i/>
          <w:sz w:val="24"/>
          <w:szCs w:val="24"/>
        </w:rPr>
        <w:t>4.1 Data product</w:t>
      </w:r>
    </w:p>
    <w:p w14:paraId="19C7CCC4" w14:textId="77777777" w:rsidR="00D616FA" w:rsidRDefault="00FF0144">
      <w:pPr>
        <w:pStyle w:val="SPIEbodytext"/>
        <w:rPr>
          <w:rFonts w:ascii="Cambria" w:hAnsi="Cambria"/>
          <w:sz w:val="23"/>
          <w:szCs w:val="23"/>
        </w:rPr>
      </w:pPr>
      <w:r>
        <w:rPr>
          <w:rFonts w:ascii="Cambria" w:hAnsi="Cambria"/>
          <w:sz w:val="23"/>
          <w:szCs w:val="23"/>
        </w:rPr>
        <w:t xml:space="preserve">Details on the SWIM and SCAT observations and data processing may be found in the references [4-8]. Details on data products can </w:t>
      </w:r>
      <w:r>
        <w:rPr>
          <w:rFonts w:ascii="Cambria" w:hAnsi="Cambria"/>
          <w:sz w:val="23"/>
          <w:szCs w:val="23"/>
        </w:rPr>
        <w:t xml:space="preserve">be found in  [9-11] Here below is a summary on the main types of products  from the French mission centers. </w:t>
      </w:r>
    </w:p>
    <w:p w14:paraId="21073E7E" w14:textId="77777777" w:rsidR="00D616FA" w:rsidRDefault="00FF0144">
      <w:pPr>
        <w:pStyle w:val="SPIEbodytext"/>
        <w:rPr>
          <w:rFonts w:ascii="Cambria" w:hAnsi="Cambria"/>
          <w:sz w:val="23"/>
          <w:szCs w:val="23"/>
        </w:rPr>
      </w:pPr>
      <w:r>
        <w:rPr>
          <w:rFonts w:ascii="Cambria" w:hAnsi="Cambria"/>
          <w:sz w:val="23"/>
          <w:szCs w:val="23"/>
        </w:rPr>
        <w:t xml:space="preserve">The following products are available from the French data centres: </w:t>
      </w:r>
    </w:p>
    <w:p w14:paraId="2DF51F99" w14:textId="77777777" w:rsidR="00D616FA" w:rsidRDefault="00FF0144">
      <w:pPr>
        <w:pStyle w:val="SPIEbodytext"/>
        <w:numPr>
          <w:ilvl w:val="0"/>
          <w:numId w:val="18"/>
        </w:numPr>
        <w:rPr>
          <w:rFonts w:ascii="Cambria" w:hAnsi="Cambria"/>
          <w:sz w:val="23"/>
          <w:szCs w:val="23"/>
        </w:rPr>
      </w:pPr>
      <w:r>
        <w:rPr>
          <w:rFonts w:ascii="Cambria" w:hAnsi="Cambria"/>
          <w:sz w:val="23"/>
          <w:szCs w:val="23"/>
        </w:rPr>
        <w:t xml:space="preserve">from the AVISO+ portal: </w:t>
      </w:r>
    </w:p>
    <w:p w14:paraId="2FC9F06C" w14:textId="77777777" w:rsidR="00D616FA" w:rsidRDefault="00FF0144">
      <w:pPr>
        <w:pStyle w:val="SPIEbodytext"/>
        <w:numPr>
          <w:ilvl w:val="1"/>
          <w:numId w:val="18"/>
        </w:numPr>
        <w:rPr>
          <w:rFonts w:ascii="Cambria" w:hAnsi="Cambria"/>
          <w:sz w:val="23"/>
          <w:szCs w:val="23"/>
        </w:rPr>
      </w:pPr>
      <w:r>
        <w:rPr>
          <w:rFonts w:ascii="Cambria" w:hAnsi="Cambria"/>
          <w:sz w:val="23"/>
          <w:szCs w:val="23"/>
        </w:rPr>
        <w:t>SWIM products from the operational chain named “OPxx”</w:t>
      </w:r>
      <w:r>
        <w:rPr>
          <w:rFonts w:ascii="Cambria" w:hAnsi="Cambria"/>
          <w:sz w:val="23"/>
          <w:szCs w:val="23"/>
        </w:rPr>
        <w:t>, where xx is the version number of the processing.  Current available version is V5.1.2 and the files are name (CFO_OP05_SWI*). This processing version 5.2.0 is applied since July 27th 2021. The reprocessed data set with version 5.1.2 is available for obs</w:t>
      </w:r>
      <w:r>
        <w:rPr>
          <w:rFonts w:ascii="Cambria" w:hAnsi="Cambria"/>
          <w:sz w:val="23"/>
          <w:szCs w:val="23"/>
        </w:rPr>
        <w:t>ervations from April 25</w:t>
      </w:r>
      <w:r>
        <w:rPr>
          <w:rFonts w:ascii="Cambria" w:hAnsi="Cambria"/>
          <w:sz w:val="23"/>
          <w:szCs w:val="23"/>
          <w:vertAlign w:val="superscript"/>
        </w:rPr>
        <w:t>th</w:t>
      </w:r>
      <w:r>
        <w:rPr>
          <w:rFonts w:ascii="Cambria" w:hAnsi="Cambria"/>
          <w:sz w:val="23"/>
          <w:szCs w:val="23"/>
        </w:rPr>
        <w:t xml:space="preserve"> 2019 to 26</w:t>
      </w:r>
      <w:r>
        <w:rPr>
          <w:rFonts w:ascii="Cambria" w:hAnsi="Cambria"/>
          <w:sz w:val="23"/>
          <w:szCs w:val="23"/>
          <w:vertAlign w:val="superscript"/>
        </w:rPr>
        <w:t>th</w:t>
      </w:r>
      <w:r>
        <w:rPr>
          <w:rFonts w:ascii="Cambria" w:hAnsi="Cambria"/>
          <w:sz w:val="23"/>
          <w:szCs w:val="23"/>
        </w:rPr>
        <w:t xml:space="preserve"> July 2022.  See details in the product user guides [11, 12];</w:t>
      </w:r>
    </w:p>
    <w:p w14:paraId="71192FC8" w14:textId="77777777" w:rsidR="00D616FA" w:rsidRDefault="00D616FA">
      <w:pPr>
        <w:pStyle w:val="SPIEbodytext"/>
        <w:ind w:left="709"/>
        <w:rPr>
          <w:rFonts w:ascii="Cambria" w:hAnsi="Cambria"/>
          <w:sz w:val="23"/>
          <w:szCs w:val="23"/>
        </w:rPr>
      </w:pPr>
    </w:p>
    <w:p w14:paraId="6E4AEF9C" w14:textId="77777777" w:rsidR="00D616FA" w:rsidRDefault="00FF0144">
      <w:pPr>
        <w:pStyle w:val="SPIEbodytext"/>
        <w:numPr>
          <w:ilvl w:val="1"/>
          <w:numId w:val="18"/>
        </w:numPr>
        <w:rPr>
          <w:rFonts w:ascii="Cambria" w:hAnsi="Cambria"/>
          <w:sz w:val="23"/>
          <w:szCs w:val="23"/>
        </w:rPr>
      </w:pPr>
      <w:r>
        <w:rPr>
          <w:rFonts w:ascii="Cambria" w:hAnsi="Cambria"/>
          <w:sz w:val="23"/>
          <w:szCs w:val="23"/>
        </w:rPr>
        <w:t xml:space="preserve">SWIM products called “L2P” products: sub-sample of the CFO_OPxx products with additional data quality control and selection of the main and best variables </w:t>
      </w:r>
      <w:r>
        <w:rPr>
          <w:rFonts w:ascii="Cambria" w:hAnsi="Cambria"/>
          <w:sz w:val="23"/>
          <w:szCs w:val="23"/>
        </w:rPr>
        <w:t xml:space="preserve">(when redundancy exists). These products are those which feed the Copernicus Marine Service for their multi-satellite products. See details in  </w:t>
      </w:r>
      <w:hyperlink r:id="rId16" w:tooltip="https://www.aviso.altimetry.fr/fileadmin/documents/data/tools/SWH_CFOSAT_L2P_Nadir_handbook_SALP.pdf" w:history="1">
        <w:r>
          <w:rPr>
            <w:rStyle w:val="Lienhypertexte"/>
            <w:rFonts w:ascii="Cambria" w:hAnsi="Cambria"/>
            <w:sz w:val="23"/>
            <w:szCs w:val="23"/>
          </w:rPr>
          <w:t>https://www.aviso.altimetry.fr/fileadmin/documents/data/tools/SWH_CFOSAT_L2P_Nadir_handbook_SALP.pdf</w:t>
        </w:r>
      </w:hyperlink>
      <w:r>
        <w:rPr>
          <w:rFonts w:ascii="Cambria" w:hAnsi="Cambria"/>
          <w:sz w:val="23"/>
          <w:szCs w:val="23"/>
        </w:rPr>
        <w:t xml:space="preserve"> and </w:t>
      </w:r>
      <w:hyperlink r:id="rId17" w:tooltip="https://www.aviso.altimetry.fr/fileadmin/documents/data/tools/CFOSAT_L2PBOX_handbook_SALP.pdf" w:history="1">
        <w:r>
          <w:rPr>
            <w:rStyle w:val="Lienhypertexte"/>
            <w:rFonts w:ascii="Cambria" w:hAnsi="Cambria"/>
            <w:sz w:val="23"/>
            <w:szCs w:val="23"/>
          </w:rPr>
          <w:t>https://www.aviso.altimetry.fr/fileadmin/documents/data/tools/CFOSAT_L2PBOX_handbook_SA</w:t>
        </w:r>
        <w:r>
          <w:rPr>
            <w:rStyle w:val="Lienhypertexte"/>
            <w:rFonts w:ascii="Cambria" w:hAnsi="Cambria"/>
            <w:sz w:val="23"/>
            <w:szCs w:val="23"/>
          </w:rPr>
          <w:t>LP.pdf</w:t>
        </w:r>
      </w:hyperlink>
      <w:r>
        <w:t>;</w:t>
      </w:r>
    </w:p>
    <w:p w14:paraId="4BD71980" w14:textId="77777777" w:rsidR="00D616FA" w:rsidRDefault="00D616FA">
      <w:pPr>
        <w:pStyle w:val="SPIEbodytext"/>
        <w:ind w:left="709"/>
        <w:rPr>
          <w:rFonts w:ascii="Cambria" w:hAnsi="Cambria"/>
          <w:sz w:val="23"/>
          <w:szCs w:val="23"/>
        </w:rPr>
      </w:pPr>
    </w:p>
    <w:p w14:paraId="15FA17A6" w14:textId="77777777" w:rsidR="00D616FA" w:rsidRDefault="00FF0144">
      <w:pPr>
        <w:pStyle w:val="SPIEbodytext"/>
        <w:numPr>
          <w:ilvl w:val="1"/>
          <w:numId w:val="18"/>
        </w:numPr>
        <w:rPr>
          <w:rFonts w:ascii="Cambria" w:hAnsi="Cambria"/>
          <w:sz w:val="23"/>
          <w:szCs w:val="23"/>
        </w:rPr>
      </w:pPr>
      <w:r>
        <w:rPr>
          <w:rFonts w:ascii="Cambria" w:hAnsi="Cambria"/>
          <w:sz w:val="23"/>
          <w:szCs w:val="23"/>
        </w:rPr>
        <w:t>SCAT products called from the NSOAS processing chain implemented at CWWIC: in the global attribute “product version” of CFO_OPER_SCA* products.</w:t>
      </w:r>
    </w:p>
    <w:p w14:paraId="3669EE1B" w14:textId="77777777" w:rsidR="00D616FA" w:rsidRDefault="00FF0144">
      <w:pPr>
        <w:pStyle w:val="SPIEbodytext"/>
        <w:ind w:left="709"/>
        <w:rPr>
          <w:rFonts w:ascii="Cambria" w:hAnsi="Cambria"/>
          <w:sz w:val="23"/>
          <w:szCs w:val="23"/>
        </w:rPr>
      </w:pPr>
      <w:r>
        <w:rPr>
          <w:rFonts w:ascii="Cambria" w:hAnsi="Cambria"/>
          <w:sz w:val="23"/>
          <w:szCs w:val="23"/>
        </w:rPr>
        <w:t>For each if these products the data are organized with one product (one file) per orbit.</w:t>
      </w:r>
    </w:p>
    <w:p w14:paraId="18E0617F" w14:textId="77777777" w:rsidR="00D616FA" w:rsidRDefault="00D616FA">
      <w:pPr>
        <w:pStyle w:val="SPIEbodytext"/>
        <w:ind w:left="709"/>
        <w:rPr>
          <w:rFonts w:ascii="Cambria" w:hAnsi="Cambria"/>
          <w:sz w:val="23"/>
          <w:szCs w:val="23"/>
        </w:rPr>
      </w:pPr>
    </w:p>
    <w:p w14:paraId="7308F6E3" w14:textId="77777777" w:rsidR="00D616FA" w:rsidRDefault="00FF0144">
      <w:pPr>
        <w:pStyle w:val="Paragraphedeliste"/>
        <w:numPr>
          <w:ilvl w:val="0"/>
          <w:numId w:val="18"/>
        </w:numPr>
        <w:pBdr>
          <w:top w:val="none" w:sz="4" w:space="0" w:color="000000"/>
          <w:left w:val="none" w:sz="4" w:space="0" w:color="000000"/>
          <w:bottom w:val="none" w:sz="4" w:space="0" w:color="000000"/>
          <w:right w:val="none" w:sz="4" w:space="0" w:color="000000"/>
        </w:pBdr>
        <w:rPr>
          <w:rFonts w:ascii="Times New Roman" w:eastAsia="Times New Roman" w:hAnsi="Times New Roman" w:cs="Times New Roman"/>
          <w:sz w:val="23"/>
          <w:szCs w:val="23"/>
        </w:rPr>
      </w:pPr>
      <w:r>
        <w:rPr>
          <w:sz w:val="23"/>
          <w:szCs w:val="23"/>
        </w:rPr>
        <w:t>from the IFRE</w:t>
      </w:r>
      <w:r>
        <w:rPr>
          <w:sz w:val="23"/>
          <w:szCs w:val="23"/>
        </w:rPr>
        <w:t>MER/CERSAT portal</w:t>
      </w:r>
    </w:p>
    <w:p w14:paraId="39F453AF" w14:textId="77777777" w:rsidR="00D616FA" w:rsidRDefault="00FF0144">
      <w:pPr>
        <w:pStyle w:val="Paragraphedeliste"/>
        <w:numPr>
          <w:ilvl w:val="1"/>
          <w:numId w:val="18"/>
        </w:numPr>
        <w:pBdr>
          <w:top w:val="none" w:sz="4" w:space="0" w:color="000000"/>
          <w:left w:val="none" w:sz="4" w:space="0" w:color="000000"/>
          <w:bottom w:val="none" w:sz="4" w:space="0" w:color="000000"/>
          <w:right w:val="none" w:sz="4" w:space="0" w:color="000000"/>
        </w:pBdr>
        <w:rPr>
          <w:sz w:val="23"/>
          <w:szCs w:val="23"/>
        </w:rPr>
      </w:pPr>
      <w:r>
        <w:rPr>
          <w:sz w:val="23"/>
          <w:szCs w:val="23"/>
        </w:rPr>
        <w:t xml:space="preserve">An alternative SWIM L2 processing, called L2S, providing along-track directional wave spectra measures, as well as the integrated parameters of the </w:t>
      </w:r>
      <w:r>
        <w:rPr>
          <w:sz w:val="23"/>
          <w:szCs w:val="23"/>
        </w:rPr>
        <w:lastRenderedPageBreak/>
        <w:t>associated wave systems (wave length, significant wave height, direction), over the global</w:t>
      </w:r>
      <w:r>
        <w:rPr>
          <w:sz w:val="23"/>
          <w:szCs w:val="23"/>
        </w:rPr>
        <w:t xml:space="preserve"> ocean;</w:t>
      </w:r>
    </w:p>
    <w:p w14:paraId="6D3B25BB" w14:textId="77777777" w:rsidR="00D616FA" w:rsidRDefault="00D616FA">
      <w:pPr>
        <w:pBdr>
          <w:top w:val="none" w:sz="4" w:space="0" w:color="000000"/>
          <w:left w:val="none" w:sz="4" w:space="0" w:color="000000"/>
          <w:bottom w:val="none" w:sz="4" w:space="0" w:color="000000"/>
          <w:right w:val="none" w:sz="4" w:space="0" w:color="000000"/>
        </w:pBdr>
        <w:ind w:left="709"/>
        <w:rPr>
          <w:sz w:val="23"/>
          <w:szCs w:val="23"/>
          <w:lang w:val="en-US"/>
        </w:rPr>
      </w:pPr>
    </w:p>
    <w:p w14:paraId="112369E0" w14:textId="77777777" w:rsidR="00D616FA" w:rsidRDefault="00FF0144">
      <w:pPr>
        <w:pStyle w:val="Paragraphedeliste"/>
        <w:numPr>
          <w:ilvl w:val="1"/>
          <w:numId w:val="18"/>
        </w:numPr>
        <w:pBdr>
          <w:top w:val="none" w:sz="4" w:space="0" w:color="000000"/>
          <w:left w:val="none" w:sz="4" w:space="0" w:color="000000"/>
          <w:bottom w:val="none" w:sz="4" w:space="0" w:color="000000"/>
          <w:right w:val="none" w:sz="4" w:space="0" w:color="000000"/>
        </w:pBdr>
        <w:rPr>
          <w:rFonts w:ascii="Times New Roman" w:eastAsia="Times New Roman" w:hAnsi="Times New Roman" w:cs="Times New Roman"/>
          <w:sz w:val="23"/>
          <w:szCs w:val="23"/>
        </w:rPr>
      </w:pPr>
      <w:r>
        <w:rPr>
          <w:sz w:val="23"/>
          <w:szCs w:val="23"/>
        </w:rPr>
        <w:t>sea ice backscatter maps generated daily from SCAT scatterometer over Arctic and Antarctic poles allowing discrimination between sea ice and water but also first-year and multi-year ice;</w:t>
      </w:r>
    </w:p>
    <w:p w14:paraId="16A1826E" w14:textId="77777777" w:rsidR="00D616FA" w:rsidRDefault="00D616FA">
      <w:pPr>
        <w:pBdr>
          <w:top w:val="none" w:sz="4" w:space="0" w:color="000000"/>
          <w:left w:val="none" w:sz="4" w:space="0" w:color="000000"/>
          <w:bottom w:val="none" w:sz="4" w:space="0" w:color="000000"/>
          <w:right w:val="none" w:sz="4" w:space="0" w:color="000000"/>
        </w:pBdr>
        <w:ind w:left="709"/>
        <w:rPr>
          <w:sz w:val="23"/>
          <w:szCs w:val="23"/>
          <w:lang w:val="en-US"/>
        </w:rPr>
      </w:pPr>
    </w:p>
    <w:p w14:paraId="4D157773" w14:textId="77777777" w:rsidR="00D616FA" w:rsidRDefault="00FF0144">
      <w:pPr>
        <w:pStyle w:val="Paragraphedeliste"/>
        <w:numPr>
          <w:ilvl w:val="1"/>
          <w:numId w:val="18"/>
        </w:numPr>
        <w:pBdr>
          <w:top w:val="none" w:sz="4" w:space="0" w:color="000000"/>
          <w:left w:val="none" w:sz="4" w:space="0" w:color="000000"/>
          <w:bottom w:val="none" w:sz="4" w:space="0" w:color="000000"/>
          <w:right w:val="none" w:sz="4" w:space="0" w:color="000000"/>
        </w:pBdr>
        <w:rPr>
          <w:sz w:val="23"/>
          <w:szCs w:val="23"/>
        </w:rPr>
      </w:pPr>
      <w:r>
        <w:rPr>
          <w:sz w:val="23"/>
          <w:szCs w:val="23"/>
        </w:rPr>
        <w:t>a combined product between SWIM and SCAT collocating the measurements of both instruments over the SCAT geometry, with multiple auxiliary fields.  This product is especially intended to explore new topics by combining observations from both instruments;</w:t>
      </w:r>
    </w:p>
    <w:p w14:paraId="4B94472D" w14:textId="77777777" w:rsidR="00D616FA" w:rsidRDefault="00D616FA">
      <w:pPr>
        <w:pBdr>
          <w:top w:val="none" w:sz="4" w:space="0" w:color="000000"/>
          <w:left w:val="none" w:sz="4" w:space="0" w:color="000000"/>
          <w:bottom w:val="none" w:sz="4" w:space="0" w:color="000000"/>
          <w:right w:val="none" w:sz="4" w:space="0" w:color="000000"/>
        </w:pBdr>
        <w:ind w:left="709"/>
        <w:rPr>
          <w:sz w:val="23"/>
          <w:szCs w:val="23"/>
          <w:lang w:val="en-US"/>
        </w:rPr>
      </w:pPr>
    </w:p>
    <w:p w14:paraId="127B5F5E" w14:textId="77777777" w:rsidR="00D616FA" w:rsidRDefault="00FF0144">
      <w:pPr>
        <w:pStyle w:val="Paragraphedeliste"/>
        <w:numPr>
          <w:ilvl w:val="1"/>
          <w:numId w:val="18"/>
        </w:numPr>
        <w:pBdr>
          <w:top w:val="none" w:sz="4" w:space="0" w:color="000000"/>
          <w:left w:val="none" w:sz="4" w:space="0" w:color="000000"/>
          <w:bottom w:val="none" w:sz="4" w:space="0" w:color="000000"/>
          <w:right w:val="none" w:sz="4" w:space="0" w:color="000000"/>
        </w:pBdr>
        <w:rPr>
          <w:sz w:val="23"/>
          <w:szCs w:val="23"/>
        </w:rPr>
      </w:pPr>
      <w:r>
        <w:rPr>
          <w:sz w:val="23"/>
          <w:szCs w:val="23"/>
        </w:rPr>
        <w:t>systematic colocations between CWWIC SWIM L2 and IWWOC SWIM L2S wave measurements and wave spectra estimated from WaveWatch3 model.</w:t>
      </w:r>
    </w:p>
    <w:p w14:paraId="220660B5" w14:textId="77777777" w:rsidR="00D616FA" w:rsidRDefault="00D616FA" w:rsidP="00B366B1">
      <w:pPr>
        <w:pBdr>
          <w:top w:val="none" w:sz="4" w:space="0" w:color="000000"/>
          <w:left w:val="none" w:sz="4" w:space="0" w:color="000000"/>
          <w:bottom w:val="none" w:sz="4" w:space="0" w:color="000000"/>
          <w:right w:val="none" w:sz="4" w:space="0" w:color="000000"/>
        </w:pBdr>
        <w:rPr>
          <w:color w:val="000000"/>
          <w:sz w:val="23"/>
          <w:szCs w:val="23"/>
          <w:lang w:val="en-US"/>
        </w:rPr>
      </w:pPr>
    </w:p>
    <w:p w14:paraId="69B8C523" w14:textId="77777777" w:rsidR="00D616FA" w:rsidRPr="00B366B1" w:rsidRDefault="00FF0144" w:rsidP="00B366B1">
      <w:pPr>
        <w:pBdr>
          <w:top w:val="none" w:sz="4" w:space="0" w:color="000000"/>
          <w:left w:val="none" w:sz="4" w:space="0" w:color="000000"/>
          <w:bottom w:val="none" w:sz="4" w:space="0" w:color="000000"/>
          <w:right w:val="none" w:sz="4" w:space="0" w:color="000000"/>
        </w:pBdr>
        <w:spacing w:after="120"/>
        <w:jc w:val="both"/>
        <w:rPr>
          <w:lang w:val="en-US"/>
        </w:rPr>
      </w:pPr>
      <w:r w:rsidRPr="00B366B1">
        <w:rPr>
          <w:rFonts w:ascii="Cambria" w:eastAsia="Cambria" w:hAnsi="Cambria" w:cs="Cambria"/>
          <w:color w:val="000000"/>
          <w:sz w:val="23"/>
          <w:lang w:val="en-US"/>
        </w:rPr>
        <w:t xml:space="preserve">The following products are available from both the Chinese data centres: </w:t>
      </w:r>
    </w:p>
    <w:p w14:paraId="706FB132" w14:textId="77777777" w:rsidR="00D616FA" w:rsidRDefault="00FF0144" w:rsidP="00B366B1">
      <w:pPr>
        <w:pStyle w:val="Paragraphedeliste"/>
        <w:numPr>
          <w:ilvl w:val="0"/>
          <w:numId w:val="28"/>
        </w:numPr>
        <w:pBdr>
          <w:top w:val="none" w:sz="4" w:space="0" w:color="000000"/>
          <w:left w:val="none" w:sz="4" w:space="0" w:color="000000"/>
          <w:bottom w:val="none" w:sz="4" w:space="0" w:color="000000"/>
          <w:right w:val="none" w:sz="4" w:space="0" w:color="000000"/>
        </w:pBdr>
      </w:pPr>
      <w:r>
        <w:rPr>
          <w:sz w:val="23"/>
        </w:rPr>
        <w:t>SCAT products with 12.5 km resolution</w:t>
      </w:r>
      <w:r>
        <w:rPr>
          <w:rFonts w:ascii="Times New Roman" w:eastAsia="Times New Roman" w:hAnsi="Times New Roman" w:cs="Times New Roman"/>
          <w:sz w:val="23"/>
        </w:rPr>
        <w:t xml:space="preserve"> </w:t>
      </w:r>
      <w:r>
        <w:rPr>
          <w:sz w:val="23"/>
        </w:rPr>
        <w:t>generated i</w:t>
      </w:r>
      <w:r>
        <w:rPr>
          <w:sz w:val="23"/>
        </w:rPr>
        <w:t>n NSOAS</w:t>
      </w:r>
      <w:r>
        <w:rPr>
          <w:rFonts w:ascii="Times New Roman" w:eastAsia="Times New Roman" w:hAnsi="Times New Roman" w:cs="Times New Roman"/>
          <w:sz w:val="23"/>
        </w:rPr>
        <w:t xml:space="preserve">, which optimize coastal wind inversion and </w:t>
      </w:r>
      <w:r>
        <w:rPr>
          <w:sz w:val="23"/>
        </w:rPr>
        <w:t xml:space="preserve">named “CFO_EXPR_SCA_C*_coa*_”.  </w:t>
      </w:r>
    </w:p>
    <w:p w14:paraId="6EACE3E4" w14:textId="77777777" w:rsidR="00D616FA" w:rsidRDefault="00D616FA">
      <w:pPr>
        <w:pStyle w:val="SPIEbodytext"/>
        <w:rPr>
          <w:szCs w:val="24"/>
        </w:rPr>
        <w:sectPr w:rsidR="00D616FA">
          <w:headerReference w:type="default" r:id="rId18"/>
          <w:footerReference w:type="even" r:id="rId19"/>
          <w:footerReference w:type="default" r:id="rId20"/>
          <w:pgSz w:w="11900" w:h="16840"/>
          <w:pgMar w:top="1417" w:right="1417" w:bottom="1417" w:left="1417" w:header="709" w:footer="709" w:gutter="0"/>
          <w:cols w:space="720"/>
          <w:docGrid w:linePitch="360"/>
        </w:sectPr>
      </w:pPr>
    </w:p>
    <w:p w14:paraId="79AF8C5F" w14:textId="77777777" w:rsidR="00D616FA" w:rsidRDefault="00D616FA">
      <w:pPr>
        <w:pStyle w:val="SPIEbodytext"/>
        <w:rPr>
          <w:rFonts w:ascii="Cambria" w:hAnsi="Cambria"/>
          <w:u w:val="single"/>
        </w:rPr>
      </w:pPr>
    </w:p>
    <w:p w14:paraId="5EA9241A" w14:textId="77777777" w:rsidR="00D616FA" w:rsidRDefault="00FF0144">
      <w:pPr>
        <w:pStyle w:val="SPIEbodytext"/>
        <w:rPr>
          <w:rFonts w:ascii="Cambria" w:eastAsia="Cambria" w:hAnsi="Cambria" w:cs="Cambria"/>
          <w:sz w:val="23"/>
          <w:szCs w:val="23"/>
        </w:rPr>
      </w:pPr>
      <w:r>
        <w:rPr>
          <w:rFonts w:ascii="Cambria" w:eastAsia="Cambria" w:hAnsi="Cambria" w:cs="Cambria"/>
          <w:sz w:val="23"/>
          <w:szCs w:val="23"/>
        </w:rPr>
        <w:t xml:space="preserve">Table 1: List of products accessible to CFOSAT users from the </w:t>
      </w:r>
      <w:r>
        <w:rPr>
          <w:rFonts w:ascii="Cambria" w:eastAsia="Cambria" w:hAnsi="Cambria" w:cs="Cambria"/>
          <w:sz w:val="23"/>
          <w:szCs w:val="23"/>
        </w:rPr>
        <w:t>French data centers</w:t>
      </w:r>
    </w:p>
    <w:p w14:paraId="19DAE293" w14:textId="77777777" w:rsidR="00D616FA" w:rsidRDefault="00D616FA">
      <w:pPr>
        <w:pStyle w:val="SPIEbodytext"/>
        <w:rPr>
          <w:rFonts w:ascii="Cambria" w:hAnsi="Cambria"/>
          <w:u w:val="single"/>
        </w:rPr>
      </w:pPr>
    </w:p>
    <w:tbl>
      <w:tblPr>
        <w:tblStyle w:val="Grilledutableau"/>
        <w:tblW w:w="14596"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1833"/>
        <w:gridCol w:w="1569"/>
        <w:gridCol w:w="6803"/>
        <w:gridCol w:w="1134"/>
        <w:gridCol w:w="3257"/>
      </w:tblGrid>
      <w:tr w:rsidR="00D616FA" w14:paraId="069F6A2A" w14:textId="77777777">
        <w:trPr>
          <w:trHeight w:val="403"/>
        </w:trPr>
        <w:tc>
          <w:tcPr>
            <w:tcW w:w="183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7D32CECE" w14:textId="77777777" w:rsidR="00D616FA" w:rsidRDefault="00FF0144">
            <w:pPr>
              <w:pBdr>
                <w:top w:val="none" w:sz="4" w:space="0" w:color="000000"/>
                <w:left w:val="none" w:sz="4" w:space="0" w:color="000000"/>
                <w:bottom w:val="none" w:sz="4" w:space="0" w:color="000000"/>
                <w:right w:val="none" w:sz="4" w:space="0" w:color="000000"/>
              </w:pBdr>
              <w:spacing w:after="120"/>
              <w:jc w:val="center"/>
              <w:rPr>
                <w:rFonts w:ascii="Cambria" w:hAnsi="Cambria"/>
                <w:sz w:val="22"/>
                <w:szCs w:val="22"/>
              </w:rPr>
            </w:pPr>
            <w:r>
              <w:rPr>
                <w:rFonts w:ascii="Cambria" w:eastAsia="Cambria" w:hAnsi="Cambria" w:cs="Cambria"/>
                <w:b/>
                <w:i/>
                <w:color w:val="000000"/>
                <w:sz w:val="22"/>
                <w:szCs w:val="22"/>
              </w:rPr>
              <w:t>Product type</w:t>
            </w:r>
          </w:p>
        </w:tc>
        <w:tc>
          <w:tcPr>
            <w:tcW w:w="156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2134B7E3" w14:textId="77777777" w:rsidR="00D616FA" w:rsidRDefault="00FF0144">
            <w:pPr>
              <w:pBdr>
                <w:top w:val="none" w:sz="4" w:space="0" w:color="000000"/>
                <w:left w:val="none" w:sz="4" w:space="0" w:color="000000"/>
                <w:bottom w:val="none" w:sz="4" w:space="0" w:color="000000"/>
                <w:right w:val="none" w:sz="4" w:space="0" w:color="000000"/>
              </w:pBdr>
              <w:spacing w:after="120"/>
              <w:jc w:val="center"/>
              <w:rPr>
                <w:rFonts w:ascii="Cambria" w:hAnsi="Cambria"/>
                <w:sz w:val="22"/>
                <w:szCs w:val="22"/>
              </w:rPr>
            </w:pPr>
            <w:r>
              <w:rPr>
                <w:rFonts w:ascii="Cambria" w:eastAsia="Cambria" w:hAnsi="Cambria" w:cs="Cambria"/>
                <w:b/>
                <w:i/>
                <w:color w:val="000000"/>
                <w:sz w:val="22"/>
                <w:szCs w:val="22"/>
              </w:rPr>
              <w:t>Product latency</w:t>
            </w:r>
          </w:p>
        </w:tc>
        <w:tc>
          <w:tcPr>
            <w:tcW w:w="6803" w:type="dxa"/>
            <w:tcBorders>
              <w:top w:val="single" w:sz="8" w:space="0" w:color="000000"/>
              <w:left w:val="single" w:sz="4" w:space="0" w:color="auto"/>
              <w:bottom w:val="single" w:sz="8" w:space="0" w:color="000000"/>
              <w:right w:val="single" w:sz="8" w:space="0" w:color="000000"/>
            </w:tcBorders>
            <w:shd w:val="clear" w:color="auto" w:fill="D9D9D9" w:themeFill="background1" w:themeFillShade="D9"/>
            <w:tcMar>
              <w:top w:w="0" w:type="dxa"/>
              <w:left w:w="108" w:type="dxa"/>
              <w:bottom w:w="0" w:type="dxa"/>
              <w:right w:w="108" w:type="dxa"/>
            </w:tcMar>
            <w:vAlign w:val="center"/>
          </w:tcPr>
          <w:p w14:paraId="7E7F4D76" w14:textId="77777777" w:rsidR="00D616FA" w:rsidRDefault="00FF0144">
            <w:pPr>
              <w:pBdr>
                <w:top w:val="none" w:sz="4" w:space="0" w:color="000000"/>
                <w:left w:val="none" w:sz="4" w:space="0" w:color="000000"/>
                <w:bottom w:val="none" w:sz="4" w:space="0" w:color="000000"/>
                <w:right w:val="none" w:sz="4" w:space="0" w:color="000000"/>
              </w:pBdr>
              <w:spacing w:after="120"/>
              <w:jc w:val="center"/>
              <w:rPr>
                <w:rFonts w:ascii="Cambria" w:hAnsi="Cambria"/>
                <w:sz w:val="22"/>
                <w:szCs w:val="22"/>
              </w:rPr>
            </w:pPr>
            <w:r>
              <w:rPr>
                <w:rFonts w:ascii="Cambria" w:eastAsia="Cambria" w:hAnsi="Cambria" w:cs="Cambria"/>
                <w:b/>
                <w:i/>
                <w:color w:val="000000"/>
                <w:sz w:val="22"/>
                <w:szCs w:val="22"/>
              </w:rPr>
              <w:t>Product level and content</w:t>
            </w:r>
          </w:p>
        </w:tc>
        <w:tc>
          <w:tcPr>
            <w:tcW w:w="1134"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0" w:type="dxa"/>
              <w:left w:w="108" w:type="dxa"/>
              <w:bottom w:w="0" w:type="dxa"/>
              <w:right w:w="108" w:type="dxa"/>
            </w:tcMar>
            <w:vAlign w:val="center"/>
          </w:tcPr>
          <w:p w14:paraId="74CBAB70" w14:textId="77777777" w:rsidR="00D616FA" w:rsidRDefault="00FF0144">
            <w:pPr>
              <w:pBdr>
                <w:top w:val="none" w:sz="4" w:space="0" w:color="000000"/>
                <w:left w:val="none" w:sz="4" w:space="0" w:color="000000"/>
                <w:bottom w:val="none" w:sz="4" w:space="0" w:color="000000"/>
                <w:right w:val="none" w:sz="4" w:space="0" w:color="000000"/>
              </w:pBdr>
              <w:spacing w:after="120"/>
              <w:jc w:val="center"/>
              <w:rPr>
                <w:rFonts w:ascii="Cambria" w:hAnsi="Cambria"/>
                <w:sz w:val="22"/>
                <w:szCs w:val="22"/>
              </w:rPr>
            </w:pPr>
            <w:r>
              <w:rPr>
                <w:rFonts w:ascii="Cambria" w:eastAsia="Cambria" w:hAnsi="Cambria" w:cs="Cambria"/>
                <w:b/>
                <w:i/>
                <w:color w:val="000000"/>
                <w:sz w:val="22"/>
                <w:szCs w:val="22"/>
              </w:rPr>
              <w:t>Portal *</w:t>
            </w:r>
          </w:p>
        </w:tc>
        <w:tc>
          <w:tcPr>
            <w:tcW w:w="325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0" w:type="dxa"/>
              <w:left w:w="108" w:type="dxa"/>
              <w:bottom w:w="0" w:type="dxa"/>
              <w:right w:w="108" w:type="dxa"/>
            </w:tcMar>
          </w:tcPr>
          <w:p w14:paraId="447CE664" w14:textId="77777777" w:rsidR="00D616FA" w:rsidRDefault="00FF0144">
            <w:pPr>
              <w:pBdr>
                <w:top w:val="none" w:sz="4" w:space="0" w:color="000000"/>
                <w:left w:val="none" w:sz="4" w:space="0" w:color="000000"/>
                <w:bottom w:val="none" w:sz="4" w:space="0" w:color="000000"/>
                <w:right w:val="none" w:sz="4" w:space="0" w:color="000000"/>
              </w:pBdr>
              <w:spacing w:before="120" w:after="120"/>
              <w:jc w:val="center"/>
              <w:rPr>
                <w:rFonts w:ascii="Cambria" w:hAnsi="Cambria"/>
                <w:sz w:val="22"/>
                <w:szCs w:val="22"/>
              </w:rPr>
            </w:pPr>
            <w:r>
              <w:rPr>
                <w:rFonts w:ascii="Cambria" w:eastAsia="Cambria" w:hAnsi="Cambria" w:cs="Cambria"/>
                <w:b/>
                <w:i/>
                <w:color w:val="000000"/>
                <w:sz w:val="22"/>
                <w:szCs w:val="22"/>
              </w:rPr>
              <w:t>Directory if  ftp access</w:t>
            </w:r>
          </w:p>
        </w:tc>
      </w:tr>
      <w:tr w:rsidR="00D616FA" w:rsidRPr="00B366B1" w14:paraId="69E425AB" w14:textId="77777777">
        <w:tc>
          <w:tcPr>
            <w:tcW w:w="1833" w:type="dxa"/>
            <w:vMerge w:val="restart"/>
            <w:tcBorders>
              <w:top w:val="single" w:sz="4" w:space="0" w:color="auto"/>
              <w:left w:val="single" w:sz="4" w:space="0" w:color="auto"/>
              <w:bottom w:val="single" w:sz="4" w:space="0" w:color="auto"/>
              <w:right w:val="single" w:sz="4" w:space="0" w:color="auto"/>
            </w:tcBorders>
            <w:shd w:val="clear" w:color="auto" w:fill="B6DDE8" w:themeFill="accent5" w:themeFillTint="66"/>
            <w:tcMar>
              <w:top w:w="0" w:type="dxa"/>
              <w:left w:w="108" w:type="dxa"/>
              <w:bottom w:w="0" w:type="dxa"/>
              <w:right w:w="108" w:type="dxa"/>
            </w:tcMar>
            <w:vAlign w:val="center"/>
          </w:tcPr>
          <w:p w14:paraId="2CB88CF3" w14:textId="77777777" w:rsidR="00D616FA" w:rsidRDefault="00FF0144">
            <w:pPr>
              <w:pBdr>
                <w:top w:val="none" w:sz="4" w:space="0" w:color="000000"/>
                <w:left w:val="none" w:sz="4" w:space="0" w:color="000000"/>
                <w:bottom w:val="none" w:sz="4" w:space="0" w:color="000000"/>
                <w:right w:val="none" w:sz="4" w:space="0" w:color="000000"/>
              </w:pBdr>
              <w:spacing w:after="120"/>
              <w:jc w:val="both"/>
              <w:rPr>
                <w:rFonts w:ascii="Cambria" w:hAnsi="Cambria"/>
                <w:sz w:val="22"/>
                <w:szCs w:val="22"/>
              </w:rPr>
            </w:pPr>
            <w:r>
              <w:rPr>
                <w:rFonts w:ascii="Cambria" w:eastAsia="Cambria" w:hAnsi="Cambria" w:cs="Cambria"/>
                <w:b/>
                <w:i/>
                <w:color w:val="000000"/>
                <w:sz w:val="22"/>
                <w:szCs w:val="22"/>
              </w:rPr>
              <w:t>SWIM nadir measurements</w:t>
            </w:r>
          </w:p>
          <w:p w14:paraId="3F0408E4" w14:textId="77777777" w:rsidR="00D616FA" w:rsidRDefault="00FF0144">
            <w:pPr>
              <w:pBdr>
                <w:top w:val="none" w:sz="4" w:space="0" w:color="000000"/>
                <w:left w:val="none" w:sz="4" w:space="0" w:color="000000"/>
                <w:bottom w:val="none" w:sz="4" w:space="0" w:color="000000"/>
                <w:right w:val="none" w:sz="4" w:space="0" w:color="000000"/>
              </w:pBdr>
              <w:spacing w:after="120"/>
              <w:jc w:val="both"/>
              <w:rPr>
                <w:rFonts w:ascii="Cambria" w:hAnsi="Cambria"/>
                <w:sz w:val="22"/>
                <w:szCs w:val="22"/>
              </w:rPr>
            </w:pPr>
            <w:r>
              <w:rPr>
                <w:rFonts w:ascii="Cambria" w:hAnsi="Cambria"/>
                <w:color w:val="000000"/>
                <w:sz w:val="22"/>
                <w:szCs w:val="22"/>
              </w:rPr>
              <w:t> </w:t>
            </w:r>
          </w:p>
          <w:p w14:paraId="18D5D8AA" w14:textId="77777777" w:rsidR="00D616FA" w:rsidRDefault="00FF0144">
            <w:pPr>
              <w:pBdr>
                <w:top w:val="none" w:sz="4" w:space="0" w:color="000000"/>
                <w:left w:val="none" w:sz="4" w:space="0" w:color="000000"/>
                <w:bottom w:val="none" w:sz="4" w:space="0" w:color="000000"/>
                <w:right w:val="none" w:sz="4" w:space="0" w:color="000000"/>
              </w:pBdr>
              <w:rPr>
                <w:rFonts w:ascii="Cambria" w:hAnsi="Cambria"/>
                <w:sz w:val="22"/>
                <w:szCs w:val="22"/>
              </w:rPr>
            </w:pPr>
            <w:r>
              <w:rPr>
                <w:rFonts w:ascii="Cambria" w:hAnsi="Cambria"/>
                <w:color w:val="000000"/>
                <w:sz w:val="22"/>
                <w:szCs w:val="22"/>
              </w:rPr>
              <w:t> </w:t>
            </w:r>
          </w:p>
        </w:tc>
        <w:tc>
          <w:tcPr>
            <w:tcW w:w="1569" w:type="dxa"/>
            <w:tcBorders>
              <w:top w:val="single" w:sz="4" w:space="0" w:color="auto"/>
              <w:left w:val="single" w:sz="4" w:space="0" w:color="auto"/>
              <w:bottom w:val="single" w:sz="4" w:space="0" w:color="auto"/>
              <w:right w:val="single" w:sz="4" w:space="0" w:color="auto"/>
            </w:tcBorders>
            <w:shd w:val="clear" w:color="auto" w:fill="EAF1DD" w:themeFill="accent3" w:themeFillTint="33"/>
            <w:tcMar>
              <w:top w:w="0" w:type="dxa"/>
              <w:left w:w="108" w:type="dxa"/>
              <w:bottom w:w="0" w:type="dxa"/>
              <w:right w:w="108" w:type="dxa"/>
            </w:tcMar>
            <w:vAlign w:val="center"/>
          </w:tcPr>
          <w:p w14:paraId="5EE5B052" w14:textId="77777777" w:rsidR="00D616FA" w:rsidRDefault="00FF0144">
            <w:pPr>
              <w:pBdr>
                <w:top w:val="none" w:sz="4" w:space="0" w:color="000000"/>
                <w:left w:val="none" w:sz="4" w:space="0" w:color="000000"/>
                <w:bottom w:val="none" w:sz="4" w:space="0" w:color="000000"/>
                <w:right w:val="none" w:sz="4" w:space="0" w:color="000000"/>
              </w:pBdr>
              <w:spacing w:after="120"/>
              <w:jc w:val="both"/>
              <w:rPr>
                <w:rFonts w:ascii="Cambria" w:hAnsi="Cambria"/>
                <w:sz w:val="22"/>
                <w:szCs w:val="22"/>
              </w:rPr>
            </w:pPr>
            <w:r>
              <w:rPr>
                <w:rFonts w:ascii="Cambria" w:eastAsia="Cambria" w:hAnsi="Cambria" w:cs="Cambria"/>
                <w:color w:val="000000"/>
                <w:sz w:val="22"/>
                <w:szCs w:val="22"/>
              </w:rPr>
              <w:t>Near Real Time</w:t>
            </w:r>
          </w:p>
        </w:tc>
        <w:tc>
          <w:tcPr>
            <w:tcW w:w="6803" w:type="dxa"/>
            <w:tcBorders>
              <w:top w:val="single" w:sz="8" w:space="0" w:color="000000"/>
              <w:left w:val="single" w:sz="4" w:space="0" w:color="auto"/>
              <w:bottom w:val="single" w:sz="4" w:space="0" w:color="auto"/>
              <w:right w:val="single" w:sz="8" w:space="0" w:color="000000"/>
            </w:tcBorders>
            <w:shd w:val="clear" w:color="auto" w:fill="EAF1DD" w:themeFill="accent3" w:themeFillTint="33"/>
            <w:tcMar>
              <w:top w:w="0" w:type="dxa"/>
              <w:left w:w="108" w:type="dxa"/>
              <w:bottom w:w="0" w:type="dxa"/>
              <w:right w:w="108" w:type="dxa"/>
            </w:tcMar>
            <w:vAlign w:val="center"/>
          </w:tcPr>
          <w:p w14:paraId="2CAA2D54" w14:textId="77777777" w:rsidR="00D616FA" w:rsidRDefault="00FF0144">
            <w:pPr>
              <w:pBdr>
                <w:top w:val="none" w:sz="4" w:space="0" w:color="000000"/>
                <w:left w:val="none" w:sz="4" w:space="0" w:color="000000"/>
                <w:bottom w:val="none" w:sz="4" w:space="0" w:color="000000"/>
                <w:right w:val="none" w:sz="4" w:space="0" w:color="000000"/>
              </w:pBdr>
              <w:spacing w:before="120" w:after="60"/>
              <w:rPr>
                <w:rFonts w:ascii="Cambria" w:hAnsi="Cambria"/>
                <w:sz w:val="22"/>
                <w:szCs w:val="22"/>
                <w:lang w:val="en-US"/>
              </w:rPr>
            </w:pPr>
            <w:r>
              <w:rPr>
                <w:rFonts w:ascii="Cambria" w:eastAsia="Cambria" w:hAnsi="Cambria" w:cs="Cambria"/>
                <w:b/>
                <w:bCs/>
                <w:color w:val="000000" w:themeColor="text1"/>
                <w:sz w:val="22"/>
                <w:szCs w:val="22"/>
                <w:lang w:val="en-US"/>
              </w:rPr>
              <w:t>SWIM_L1A</w:t>
            </w:r>
            <w:r>
              <w:rPr>
                <w:rFonts w:ascii="Cambria" w:eastAsia="Cambria" w:hAnsi="Cambria" w:cs="Cambria"/>
                <w:color w:val="000000"/>
                <w:sz w:val="22"/>
                <w:szCs w:val="22"/>
                <w:lang w:val="en-US"/>
              </w:rPr>
              <w:t xml:space="preserve">: altimeter waveform, normalized radar cross-section sigma0 </w:t>
            </w:r>
          </w:p>
          <w:p w14:paraId="1799CCCE" w14:textId="77777777" w:rsidR="00D616FA" w:rsidRDefault="00FF0144">
            <w:pPr>
              <w:pBdr>
                <w:top w:val="none" w:sz="4" w:space="0" w:color="000000"/>
                <w:left w:val="none" w:sz="4" w:space="0" w:color="000000"/>
                <w:bottom w:val="none" w:sz="4" w:space="0" w:color="000000"/>
                <w:right w:val="none" w:sz="4" w:space="0" w:color="000000"/>
              </w:pBdr>
              <w:spacing w:before="120" w:after="60"/>
              <w:rPr>
                <w:rFonts w:ascii="Cambria" w:hAnsi="Cambria"/>
                <w:sz w:val="22"/>
                <w:szCs w:val="22"/>
                <w:lang w:val="en-US"/>
              </w:rPr>
            </w:pPr>
            <w:r>
              <w:rPr>
                <w:rFonts w:ascii="Cambria" w:eastAsia="Cambria" w:hAnsi="Cambria" w:cs="Cambria"/>
                <w:b/>
                <w:bCs/>
                <w:color w:val="000000" w:themeColor="text1"/>
                <w:sz w:val="22"/>
                <w:szCs w:val="22"/>
                <w:lang w:val="en-US"/>
              </w:rPr>
              <w:t>SWIM_L2</w:t>
            </w:r>
            <w:r>
              <w:rPr>
                <w:rFonts w:ascii="Cambria" w:eastAsia="Cambria" w:hAnsi="Cambria" w:cs="Cambria"/>
                <w:color w:val="000000"/>
                <w:sz w:val="22"/>
                <w:szCs w:val="22"/>
                <w:lang w:val="en-US"/>
              </w:rPr>
              <w:t>:  significant wave height Hs (1-5Hz), wind speed (1-5Hz).</w:t>
            </w:r>
          </w:p>
          <w:p w14:paraId="0252B3C9" w14:textId="77777777" w:rsidR="00D616FA" w:rsidRDefault="00FF0144">
            <w:pPr>
              <w:pBdr>
                <w:top w:val="none" w:sz="4" w:space="0" w:color="000000"/>
                <w:left w:val="none" w:sz="4" w:space="0" w:color="000000"/>
                <w:bottom w:val="none" w:sz="4" w:space="0" w:color="000000"/>
                <w:right w:val="none" w:sz="4" w:space="0" w:color="000000"/>
              </w:pBdr>
              <w:spacing w:before="120" w:after="60"/>
              <w:rPr>
                <w:rFonts w:ascii="Cambria" w:hAnsi="Cambria"/>
                <w:sz w:val="22"/>
                <w:szCs w:val="22"/>
                <w:lang w:val="en-US"/>
              </w:rPr>
            </w:pPr>
            <w:r>
              <w:rPr>
                <w:rFonts w:ascii="Cambria" w:eastAsia="Cambria" w:hAnsi="Cambria" w:cs="Cambria"/>
                <w:b/>
                <w:bCs/>
                <w:color w:val="000000" w:themeColor="text1"/>
                <w:sz w:val="22"/>
                <w:szCs w:val="22"/>
                <w:lang w:val="en-US"/>
              </w:rPr>
              <w:t>SWIM L2P_SWH_1Hz_Nadir_NRT</w:t>
            </w:r>
            <w:r>
              <w:rPr>
                <w:rFonts w:ascii="Cambria" w:eastAsia="Cambria" w:hAnsi="Cambria" w:cs="Cambria"/>
                <w:color w:val="000000"/>
                <w:sz w:val="22"/>
                <w:szCs w:val="22"/>
                <w:lang w:val="en-US"/>
              </w:rPr>
              <w:t>:  same processing as for SWIM_L2 but with edited and cross-calibrated (according to JASON3) significant wave height 1Hz </w:t>
            </w:r>
          </w:p>
        </w:tc>
        <w:tc>
          <w:tcPr>
            <w:tcW w:w="1134" w:type="dxa"/>
            <w:tcBorders>
              <w:top w:val="single" w:sz="8" w:space="0" w:color="000000"/>
              <w:left w:val="single" w:sz="8" w:space="0" w:color="000000"/>
              <w:bottom w:val="single" w:sz="4" w:space="0" w:color="auto"/>
              <w:right w:val="single" w:sz="8" w:space="0" w:color="000000"/>
            </w:tcBorders>
            <w:shd w:val="clear" w:color="auto" w:fill="EAF1DD" w:themeFill="accent3" w:themeFillTint="33"/>
            <w:tcMar>
              <w:top w:w="0" w:type="dxa"/>
              <w:left w:w="108" w:type="dxa"/>
              <w:bottom w:w="0" w:type="dxa"/>
              <w:right w:w="108" w:type="dxa"/>
            </w:tcMar>
            <w:vAlign w:val="center"/>
          </w:tcPr>
          <w:p w14:paraId="39C7DB4B" w14:textId="77777777" w:rsidR="00D616FA" w:rsidRDefault="00FF0144">
            <w:pPr>
              <w:pBdr>
                <w:top w:val="none" w:sz="4" w:space="0" w:color="000000"/>
                <w:left w:val="none" w:sz="4" w:space="0" w:color="000000"/>
                <w:bottom w:val="none" w:sz="4" w:space="0" w:color="000000"/>
                <w:right w:val="none" w:sz="4" w:space="0" w:color="000000"/>
              </w:pBdr>
              <w:rPr>
                <w:rFonts w:ascii="Cambria" w:hAnsi="Cambria"/>
                <w:sz w:val="22"/>
                <w:szCs w:val="22"/>
              </w:rPr>
            </w:pPr>
            <w:r>
              <w:rPr>
                <w:rFonts w:ascii="Cambria" w:hAnsi="Cambria"/>
                <w:color w:val="000000"/>
                <w:sz w:val="22"/>
                <w:szCs w:val="22"/>
              </w:rPr>
              <w:t>AVISO+</w:t>
            </w:r>
          </w:p>
        </w:tc>
        <w:tc>
          <w:tcPr>
            <w:tcW w:w="3257" w:type="dxa"/>
            <w:tcBorders>
              <w:top w:val="single" w:sz="8" w:space="0" w:color="000000"/>
              <w:left w:val="single" w:sz="8" w:space="0" w:color="000000"/>
              <w:bottom w:val="single" w:sz="4" w:space="0" w:color="auto"/>
              <w:right w:val="single" w:sz="8" w:space="0" w:color="000000"/>
            </w:tcBorders>
            <w:shd w:val="clear" w:color="auto" w:fill="EAF1DD" w:themeFill="accent3" w:themeFillTint="33"/>
            <w:tcMar>
              <w:top w:w="0" w:type="dxa"/>
              <w:left w:w="108" w:type="dxa"/>
              <w:bottom w:w="0" w:type="dxa"/>
              <w:right w:w="108" w:type="dxa"/>
            </w:tcMar>
          </w:tcPr>
          <w:p w14:paraId="4334ABB5" w14:textId="77777777" w:rsidR="00D616FA" w:rsidRDefault="00FF0144">
            <w:pPr>
              <w:pBdr>
                <w:top w:val="none" w:sz="4" w:space="0" w:color="000000"/>
                <w:left w:val="none" w:sz="4" w:space="0" w:color="000000"/>
                <w:bottom w:val="none" w:sz="4" w:space="0" w:color="000000"/>
                <w:right w:val="none" w:sz="4" w:space="0" w:color="000000"/>
              </w:pBdr>
              <w:spacing w:before="288" w:after="144"/>
              <w:jc w:val="both"/>
              <w:rPr>
                <w:rFonts w:ascii="Cambria" w:hAnsi="Cambria"/>
                <w:sz w:val="22"/>
                <w:szCs w:val="22"/>
                <w:lang w:val="en-US"/>
              </w:rPr>
            </w:pPr>
            <w:r>
              <w:rPr>
                <w:rFonts w:ascii="Cambria" w:eastAsia="Cambria" w:hAnsi="Cambria" w:cs="Cambria"/>
                <w:color w:val="000000"/>
                <w:sz w:val="22"/>
                <w:szCs w:val="22"/>
                <w:lang w:val="en-US"/>
              </w:rPr>
              <w:t>NA (only on-line file request)</w:t>
            </w:r>
          </w:p>
          <w:p w14:paraId="56AC18F7" w14:textId="77777777" w:rsidR="00D616FA" w:rsidRDefault="00FF0144">
            <w:pPr>
              <w:pBdr>
                <w:top w:val="none" w:sz="4" w:space="0" w:color="000000"/>
                <w:left w:val="none" w:sz="4" w:space="0" w:color="000000"/>
                <w:bottom w:val="none" w:sz="4" w:space="0" w:color="000000"/>
                <w:right w:val="none" w:sz="4" w:space="0" w:color="000000"/>
              </w:pBdr>
              <w:spacing w:before="288" w:after="144"/>
              <w:rPr>
                <w:rFonts w:ascii="Cambria" w:hAnsi="Cambria"/>
                <w:sz w:val="22"/>
                <w:szCs w:val="22"/>
                <w:lang w:val="en-US"/>
              </w:rPr>
            </w:pPr>
            <w:r>
              <w:rPr>
                <w:rFonts w:ascii="Cambria" w:eastAsia="Cambria" w:hAnsi="Cambria" w:cs="Cambria"/>
                <w:color w:val="000000"/>
                <w:sz w:val="22"/>
                <w:szCs w:val="22"/>
                <w:lang w:val="en-US"/>
              </w:rPr>
              <w:t>cfosat</w:t>
            </w:r>
            <w:r>
              <w:rPr>
                <w:rFonts w:ascii="Cambria" w:eastAsia="Cambria" w:hAnsi="Cambria" w:cs="Cambria"/>
                <w:color w:val="000000"/>
                <w:sz w:val="22"/>
                <w:szCs w:val="22"/>
                <w:lang w:val="en-US"/>
              </w:rPr>
              <w:t xml:space="preserve">/swim_l2_op05 </w:t>
            </w:r>
          </w:p>
          <w:p w14:paraId="2346B03F" w14:textId="77777777" w:rsidR="00D616FA" w:rsidRDefault="00FF0144">
            <w:pPr>
              <w:pBdr>
                <w:top w:val="none" w:sz="4" w:space="0" w:color="000000"/>
                <w:left w:val="none" w:sz="4" w:space="0" w:color="000000"/>
                <w:bottom w:val="none" w:sz="4" w:space="0" w:color="000000"/>
                <w:right w:val="none" w:sz="4" w:space="0" w:color="000000"/>
              </w:pBdr>
              <w:spacing w:before="288" w:after="144"/>
              <w:rPr>
                <w:rFonts w:ascii="Cambria" w:hAnsi="Cambria"/>
                <w:sz w:val="22"/>
                <w:szCs w:val="22"/>
                <w:lang w:val="en-US"/>
              </w:rPr>
            </w:pPr>
            <w:r>
              <w:rPr>
                <w:rFonts w:ascii="Cambria" w:eastAsia="Cambria" w:hAnsi="Cambria" w:cs="Cambria"/>
                <w:color w:val="000000"/>
                <w:sz w:val="22"/>
                <w:szCs w:val="22"/>
                <w:lang w:val="en-US"/>
              </w:rPr>
              <w:t>cfosat/swim_l2p_nadir_nrt</w:t>
            </w:r>
          </w:p>
        </w:tc>
      </w:tr>
      <w:tr w:rsidR="00D616FA" w14:paraId="529C5F61" w14:textId="77777777">
        <w:trPr>
          <w:trHeight w:val="1568"/>
        </w:trPr>
        <w:tc>
          <w:tcPr>
            <w:tcW w:w="1833" w:type="dxa"/>
            <w:vMerge/>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70860795" w14:textId="77777777" w:rsidR="00D616FA" w:rsidRDefault="00D616FA">
            <w:pPr>
              <w:rPr>
                <w:rFonts w:ascii="Cambria" w:hAnsi="Cambria"/>
                <w:sz w:val="22"/>
                <w:szCs w:val="22"/>
                <w:lang w:val="en-US"/>
              </w:rPr>
            </w:pPr>
          </w:p>
        </w:tc>
        <w:tc>
          <w:tcPr>
            <w:tcW w:w="1569" w:type="dxa"/>
            <w:tcBorders>
              <w:top w:val="single" w:sz="4" w:space="0" w:color="auto"/>
              <w:left w:val="single" w:sz="4" w:space="0" w:color="auto"/>
              <w:bottom w:val="single" w:sz="4" w:space="0" w:color="auto"/>
              <w:right w:val="single" w:sz="4" w:space="0" w:color="auto"/>
            </w:tcBorders>
            <w:shd w:val="clear" w:color="auto" w:fill="C2D69B" w:themeFill="accent3" w:themeFillTint="99"/>
            <w:tcMar>
              <w:top w:w="0" w:type="dxa"/>
              <w:left w:w="108" w:type="dxa"/>
              <w:bottom w:w="0" w:type="dxa"/>
              <w:right w:w="108" w:type="dxa"/>
            </w:tcMar>
            <w:vAlign w:val="center"/>
          </w:tcPr>
          <w:p w14:paraId="60DDBFA3" w14:textId="77777777" w:rsidR="00D616FA" w:rsidRDefault="00FF0144">
            <w:pPr>
              <w:pBdr>
                <w:top w:val="none" w:sz="4" w:space="0" w:color="000000"/>
                <w:left w:val="none" w:sz="4" w:space="0" w:color="000000"/>
                <w:bottom w:val="none" w:sz="4" w:space="0" w:color="000000"/>
                <w:right w:val="none" w:sz="4" w:space="0" w:color="000000"/>
              </w:pBdr>
              <w:spacing w:after="120"/>
              <w:jc w:val="both"/>
              <w:rPr>
                <w:rFonts w:ascii="Cambria" w:hAnsi="Cambria"/>
                <w:sz w:val="22"/>
                <w:szCs w:val="22"/>
              </w:rPr>
            </w:pPr>
            <w:r>
              <w:rPr>
                <w:rFonts w:ascii="Cambria" w:eastAsia="Cambria" w:hAnsi="Cambria" w:cs="Cambria"/>
                <w:color w:val="000000"/>
                <w:sz w:val="22"/>
                <w:szCs w:val="22"/>
              </w:rPr>
              <w:t xml:space="preserve">Non Time Critical </w:t>
            </w:r>
          </w:p>
          <w:p w14:paraId="360DA842" w14:textId="77777777" w:rsidR="00D616FA" w:rsidRDefault="00FF0144">
            <w:pPr>
              <w:pBdr>
                <w:top w:val="none" w:sz="4" w:space="0" w:color="000000"/>
                <w:left w:val="none" w:sz="4" w:space="0" w:color="000000"/>
                <w:bottom w:val="none" w:sz="4" w:space="0" w:color="000000"/>
                <w:right w:val="none" w:sz="4" w:space="0" w:color="000000"/>
              </w:pBdr>
              <w:spacing w:after="120"/>
              <w:jc w:val="both"/>
              <w:rPr>
                <w:rFonts w:ascii="Cambria" w:hAnsi="Cambria"/>
                <w:sz w:val="22"/>
                <w:szCs w:val="22"/>
              </w:rPr>
            </w:pPr>
            <w:r>
              <w:rPr>
                <w:rFonts w:ascii="Cambria" w:hAnsi="Cambria"/>
                <w:color w:val="000000"/>
                <w:sz w:val="22"/>
                <w:szCs w:val="22"/>
              </w:rPr>
              <w:t> </w:t>
            </w:r>
          </w:p>
        </w:tc>
        <w:tc>
          <w:tcPr>
            <w:tcW w:w="6803" w:type="dxa"/>
            <w:tcBorders>
              <w:top w:val="single" w:sz="4" w:space="0" w:color="auto"/>
              <w:left w:val="single" w:sz="4" w:space="0" w:color="auto"/>
              <w:bottom w:val="single" w:sz="4" w:space="0" w:color="auto"/>
              <w:right w:val="single" w:sz="4" w:space="0" w:color="auto"/>
            </w:tcBorders>
            <w:shd w:val="clear" w:color="auto" w:fill="C2D69B" w:themeFill="accent3" w:themeFillTint="99"/>
            <w:tcMar>
              <w:top w:w="0" w:type="dxa"/>
              <w:left w:w="108" w:type="dxa"/>
              <w:bottom w:w="0" w:type="dxa"/>
              <w:right w:w="108" w:type="dxa"/>
            </w:tcMar>
            <w:vAlign w:val="center"/>
          </w:tcPr>
          <w:p w14:paraId="44FCAFDD" w14:textId="77777777" w:rsidR="00D616FA" w:rsidRDefault="00FF0144">
            <w:pPr>
              <w:pBdr>
                <w:top w:val="none" w:sz="4" w:space="0" w:color="000000"/>
                <w:left w:val="none" w:sz="4" w:space="0" w:color="000000"/>
                <w:bottom w:val="none" w:sz="4" w:space="0" w:color="000000"/>
                <w:right w:val="none" w:sz="4" w:space="0" w:color="000000"/>
              </w:pBdr>
              <w:spacing w:before="120" w:after="60"/>
              <w:jc w:val="both"/>
              <w:rPr>
                <w:rFonts w:ascii="Cambria" w:hAnsi="Cambria"/>
                <w:sz w:val="22"/>
                <w:szCs w:val="22"/>
                <w:lang w:val="en-US"/>
              </w:rPr>
            </w:pPr>
            <w:r>
              <w:rPr>
                <w:rFonts w:ascii="Cambria" w:eastAsia="Cambria" w:hAnsi="Cambria" w:cs="Cambria"/>
                <w:b/>
                <w:bCs/>
                <w:color w:val="000000" w:themeColor="text1"/>
                <w:sz w:val="22"/>
                <w:szCs w:val="22"/>
                <w:lang w:val="en-US"/>
              </w:rPr>
              <w:t>SWIM L2P_SWH_1Hz_Nadir_NTC</w:t>
            </w:r>
            <w:r>
              <w:rPr>
                <w:rFonts w:ascii="Cambria" w:eastAsia="Cambria" w:hAnsi="Cambria" w:cs="Cambria"/>
                <w:color w:val="000000"/>
                <w:sz w:val="22"/>
                <w:szCs w:val="22"/>
                <w:lang w:val="en-US"/>
              </w:rPr>
              <w:t>:  Climate series of low resolution (1Hz) significant wave heights  </w:t>
            </w:r>
          </w:p>
          <w:p w14:paraId="2CF37A7E" w14:textId="77777777" w:rsidR="00D616FA" w:rsidRDefault="00FF0144">
            <w:pPr>
              <w:pBdr>
                <w:top w:val="none" w:sz="4" w:space="0" w:color="000000"/>
                <w:left w:val="none" w:sz="4" w:space="0" w:color="000000"/>
                <w:bottom w:val="none" w:sz="4" w:space="0" w:color="000000"/>
                <w:right w:val="none" w:sz="4" w:space="0" w:color="000000"/>
              </w:pBdr>
              <w:spacing w:before="120" w:after="60"/>
              <w:jc w:val="both"/>
              <w:rPr>
                <w:rFonts w:ascii="Cambria" w:hAnsi="Cambria"/>
                <w:sz w:val="22"/>
                <w:szCs w:val="22"/>
                <w:lang w:val="en-US"/>
              </w:rPr>
            </w:pPr>
            <w:r>
              <w:rPr>
                <w:rFonts w:ascii="Cambria" w:eastAsia="Cambria" w:hAnsi="Cambria" w:cs="Cambria"/>
                <w:b/>
                <w:bCs/>
                <w:color w:val="000000" w:themeColor="text1"/>
                <w:sz w:val="22"/>
                <w:szCs w:val="22"/>
                <w:lang w:val="en-US"/>
              </w:rPr>
              <w:t>SWIM L2P SWH 5Hz_Nadir_NTC</w:t>
            </w:r>
            <w:r>
              <w:rPr>
                <w:rFonts w:ascii="Cambria" w:eastAsia="Cambria" w:hAnsi="Cambria" w:cs="Cambria"/>
                <w:color w:val="000000"/>
                <w:sz w:val="22"/>
                <w:szCs w:val="22"/>
                <w:lang w:val="en-US"/>
              </w:rPr>
              <w:t>:  Climate series of high resolution (5Hz) significant wave heights</w:t>
            </w:r>
          </w:p>
        </w:tc>
        <w:tc>
          <w:tcPr>
            <w:tcW w:w="1134" w:type="dxa"/>
            <w:tcBorders>
              <w:top w:val="single" w:sz="4" w:space="0" w:color="auto"/>
              <w:left w:val="single" w:sz="4" w:space="0" w:color="auto"/>
              <w:bottom w:val="single" w:sz="4" w:space="0" w:color="auto"/>
              <w:right w:val="single" w:sz="4" w:space="0" w:color="auto"/>
            </w:tcBorders>
            <w:shd w:val="clear" w:color="auto" w:fill="C2D69B" w:themeFill="accent3" w:themeFillTint="99"/>
            <w:tcMar>
              <w:top w:w="0" w:type="dxa"/>
              <w:left w:w="108" w:type="dxa"/>
              <w:bottom w:w="0" w:type="dxa"/>
              <w:right w:w="108" w:type="dxa"/>
            </w:tcMar>
            <w:vAlign w:val="center"/>
          </w:tcPr>
          <w:p w14:paraId="13AEF903" w14:textId="77777777" w:rsidR="00D616FA" w:rsidRDefault="00D616FA">
            <w:pPr>
              <w:pBdr>
                <w:top w:val="none" w:sz="4" w:space="0" w:color="000000"/>
                <w:left w:val="none" w:sz="4" w:space="0" w:color="000000"/>
                <w:bottom w:val="none" w:sz="4" w:space="0" w:color="000000"/>
                <w:right w:val="none" w:sz="4" w:space="0" w:color="000000"/>
              </w:pBdr>
              <w:rPr>
                <w:rFonts w:ascii="Cambria" w:eastAsia="Cambria" w:hAnsi="Cambria" w:cs="Cambria"/>
                <w:color w:val="000000"/>
                <w:sz w:val="22"/>
                <w:szCs w:val="22"/>
                <w:lang w:val="en-US"/>
              </w:rPr>
            </w:pPr>
          </w:p>
          <w:p w14:paraId="3A939546" w14:textId="77777777" w:rsidR="00D616FA" w:rsidRDefault="00D616FA">
            <w:pPr>
              <w:pBdr>
                <w:top w:val="none" w:sz="4" w:space="0" w:color="000000"/>
                <w:left w:val="none" w:sz="4" w:space="0" w:color="000000"/>
                <w:bottom w:val="none" w:sz="4" w:space="0" w:color="000000"/>
                <w:right w:val="none" w:sz="4" w:space="0" w:color="000000"/>
              </w:pBdr>
              <w:rPr>
                <w:rFonts w:ascii="Cambria" w:eastAsia="Cambria" w:hAnsi="Cambria" w:cs="Cambria"/>
                <w:color w:val="000000"/>
                <w:sz w:val="22"/>
                <w:szCs w:val="22"/>
                <w:lang w:val="en-US"/>
              </w:rPr>
            </w:pPr>
          </w:p>
          <w:p w14:paraId="4AD26636" w14:textId="77777777" w:rsidR="00D616FA" w:rsidRDefault="00FF0144">
            <w:pPr>
              <w:pBdr>
                <w:top w:val="none" w:sz="4" w:space="0" w:color="000000"/>
                <w:left w:val="none" w:sz="4" w:space="0" w:color="000000"/>
                <w:bottom w:val="none" w:sz="4" w:space="0" w:color="000000"/>
                <w:right w:val="none" w:sz="4" w:space="0" w:color="000000"/>
              </w:pBdr>
              <w:rPr>
                <w:rFonts w:ascii="Cambria" w:hAnsi="Cambria"/>
                <w:sz w:val="22"/>
                <w:szCs w:val="22"/>
              </w:rPr>
            </w:pPr>
            <w:r>
              <w:rPr>
                <w:rFonts w:ascii="Cambria" w:eastAsia="Cambria" w:hAnsi="Cambria" w:cs="Cambria"/>
                <w:color w:val="000000"/>
                <w:sz w:val="22"/>
                <w:szCs w:val="22"/>
              </w:rPr>
              <w:t>AVISO+</w:t>
            </w:r>
          </w:p>
          <w:p w14:paraId="04A7FFE9" w14:textId="77777777" w:rsidR="00D616FA" w:rsidRDefault="00FF0144">
            <w:pPr>
              <w:pBdr>
                <w:top w:val="none" w:sz="4" w:space="0" w:color="000000"/>
                <w:left w:val="none" w:sz="4" w:space="0" w:color="000000"/>
                <w:bottom w:val="none" w:sz="4" w:space="0" w:color="000000"/>
                <w:right w:val="none" w:sz="4" w:space="0" w:color="000000"/>
              </w:pBdr>
              <w:rPr>
                <w:rFonts w:ascii="Cambria" w:hAnsi="Cambria"/>
                <w:sz w:val="22"/>
                <w:szCs w:val="22"/>
              </w:rPr>
            </w:pPr>
            <w:r>
              <w:rPr>
                <w:rFonts w:ascii="Cambria" w:hAnsi="Cambria"/>
                <w:color w:val="000000"/>
                <w:sz w:val="22"/>
                <w:szCs w:val="22"/>
              </w:rPr>
              <w:t> </w:t>
            </w:r>
          </w:p>
          <w:p w14:paraId="3C113C66" w14:textId="77777777" w:rsidR="00D616FA" w:rsidRDefault="00D616FA">
            <w:pPr>
              <w:pBdr>
                <w:top w:val="none" w:sz="4" w:space="0" w:color="000000"/>
                <w:left w:val="none" w:sz="4" w:space="0" w:color="000000"/>
                <w:bottom w:val="none" w:sz="4" w:space="0" w:color="000000"/>
                <w:right w:val="none" w:sz="4" w:space="0" w:color="000000"/>
              </w:pBdr>
              <w:rPr>
                <w:rFonts w:ascii="Cambria" w:hAnsi="Cambria"/>
                <w:sz w:val="22"/>
                <w:szCs w:val="22"/>
              </w:rPr>
            </w:pPr>
          </w:p>
          <w:p w14:paraId="7C46FC14" w14:textId="77777777" w:rsidR="00D616FA" w:rsidRDefault="00FF0144">
            <w:pPr>
              <w:pBdr>
                <w:top w:val="none" w:sz="4" w:space="0" w:color="000000"/>
                <w:left w:val="none" w:sz="4" w:space="0" w:color="000000"/>
                <w:bottom w:val="none" w:sz="4" w:space="0" w:color="000000"/>
                <w:right w:val="none" w:sz="4" w:space="0" w:color="000000"/>
              </w:pBdr>
              <w:rPr>
                <w:rFonts w:ascii="Cambria" w:hAnsi="Cambria"/>
                <w:sz w:val="22"/>
                <w:szCs w:val="22"/>
              </w:rPr>
            </w:pPr>
            <w:r>
              <w:rPr>
                <w:rFonts w:ascii="Cambria" w:hAnsi="Cambria"/>
                <w:color w:val="000000"/>
                <w:sz w:val="22"/>
                <w:szCs w:val="22"/>
              </w:rPr>
              <w:t> </w:t>
            </w:r>
          </w:p>
          <w:p w14:paraId="4A41821A" w14:textId="77777777" w:rsidR="00D616FA" w:rsidRDefault="00FF0144">
            <w:pPr>
              <w:pBdr>
                <w:top w:val="none" w:sz="4" w:space="0" w:color="000000"/>
                <w:left w:val="none" w:sz="4" w:space="0" w:color="000000"/>
                <w:bottom w:val="none" w:sz="4" w:space="0" w:color="000000"/>
                <w:right w:val="none" w:sz="4" w:space="0" w:color="000000"/>
              </w:pBdr>
              <w:rPr>
                <w:rFonts w:ascii="Cambria" w:hAnsi="Cambria"/>
                <w:sz w:val="22"/>
                <w:szCs w:val="22"/>
              </w:rPr>
            </w:pPr>
            <w:r>
              <w:rPr>
                <w:rFonts w:ascii="Cambria" w:hAnsi="Cambria"/>
                <w:color w:val="000000"/>
                <w:sz w:val="22"/>
                <w:szCs w:val="22"/>
              </w:rPr>
              <w:t> </w:t>
            </w:r>
          </w:p>
        </w:tc>
        <w:tc>
          <w:tcPr>
            <w:tcW w:w="3257" w:type="dxa"/>
            <w:tcBorders>
              <w:top w:val="single" w:sz="4" w:space="0" w:color="auto"/>
              <w:left w:val="single" w:sz="4" w:space="0" w:color="auto"/>
              <w:bottom w:val="single" w:sz="4" w:space="0" w:color="auto"/>
              <w:right w:val="single" w:sz="4" w:space="0" w:color="auto"/>
            </w:tcBorders>
            <w:shd w:val="clear" w:color="auto" w:fill="C2D69B" w:themeFill="accent3" w:themeFillTint="99"/>
            <w:tcMar>
              <w:top w:w="0" w:type="dxa"/>
              <w:left w:w="108" w:type="dxa"/>
              <w:bottom w:w="0" w:type="dxa"/>
              <w:right w:w="108" w:type="dxa"/>
            </w:tcMar>
          </w:tcPr>
          <w:p w14:paraId="4E28FC95" w14:textId="77777777" w:rsidR="00D616FA" w:rsidRPr="00B366B1" w:rsidRDefault="00FF0144">
            <w:pPr>
              <w:pBdr>
                <w:top w:val="none" w:sz="4" w:space="0" w:color="000000"/>
                <w:left w:val="none" w:sz="4" w:space="0" w:color="000000"/>
                <w:bottom w:val="none" w:sz="4" w:space="0" w:color="000000"/>
                <w:right w:val="none" w:sz="4" w:space="0" w:color="000000"/>
              </w:pBdr>
              <w:spacing w:before="288" w:after="144"/>
              <w:rPr>
                <w:rFonts w:ascii="Cambria" w:hAnsi="Cambria"/>
                <w:sz w:val="22"/>
                <w:szCs w:val="22"/>
              </w:rPr>
            </w:pPr>
            <w:r w:rsidRPr="00B366B1">
              <w:rPr>
                <w:rFonts w:ascii="Cambria" w:eastAsia="Cambria" w:hAnsi="Cambria" w:cs="Cambria"/>
                <w:color w:val="000000"/>
                <w:sz w:val="22"/>
                <w:szCs w:val="22"/>
              </w:rPr>
              <w:t>cfosat/swim_l2p_nadir_1hz_ntc</w:t>
            </w:r>
          </w:p>
          <w:p w14:paraId="156EB181" w14:textId="77777777" w:rsidR="00D616FA" w:rsidRPr="00B366B1" w:rsidRDefault="00FF0144">
            <w:pPr>
              <w:pBdr>
                <w:top w:val="none" w:sz="4" w:space="0" w:color="000000"/>
                <w:left w:val="none" w:sz="4" w:space="0" w:color="000000"/>
                <w:bottom w:val="none" w:sz="4" w:space="0" w:color="000000"/>
                <w:right w:val="none" w:sz="4" w:space="0" w:color="000000"/>
              </w:pBdr>
              <w:spacing w:before="288" w:after="144"/>
              <w:rPr>
                <w:rFonts w:ascii="Cambria" w:hAnsi="Cambria"/>
                <w:sz w:val="22"/>
                <w:szCs w:val="22"/>
              </w:rPr>
            </w:pPr>
            <w:r w:rsidRPr="00B366B1">
              <w:rPr>
                <w:rFonts w:ascii="Cambria" w:eastAsia="Cambria" w:hAnsi="Cambria" w:cs="Cambria"/>
                <w:color w:val="000000"/>
                <w:sz w:val="22"/>
                <w:szCs w:val="22"/>
              </w:rPr>
              <w:t>cfosat/swim_l2p_nadir_5hz_ntc</w:t>
            </w:r>
          </w:p>
        </w:tc>
      </w:tr>
      <w:tr w:rsidR="00D616FA" w:rsidRPr="00B366B1" w14:paraId="29B6502C" w14:textId="77777777">
        <w:trPr>
          <w:trHeight w:val="4502"/>
        </w:trPr>
        <w:tc>
          <w:tcPr>
            <w:tcW w:w="1833" w:type="dxa"/>
            <w:vMerge w:val="restart"/>
            <w:tcBorders>
              <w:top w:val="single" w:sz="4" w:space="0" w:color="auto"/>
              <w:left w:val="single" w:sz="4" w:space="0" w:color="auto"/>
              <w:bottom w:val="single" w:sz="4" w:space="0" w:color="auto"/>
              <w:right w:val="single" w:sz="4" w:space="0" w:color="auto"/>
            </w:tcBorders>
            <w:shd w:val="clear" w:color="auto" w:fill="B6DDE8" w:themeFill="accent5" w:themeFillTint="66"/>
            <w:tcMar>
              <w:top w:w="0" w:type="dxa"/>
              <w:left w:w="108" w:type="dxa"/>
              <w:bottom w:w="0" w:type="dxa"/>
              <w:right w:w="108" w:type="dxa"/>
            </w:tcMar>
            <w:vAlign w:val="center"/>
          </w:tcPr>
          <w:p w14:paraId="5403EAF2" w14:textId="77777777" w:rsidR="00D616FA" w:rsidRDefault="00FF0144">
            <w:pPr>
              <w:pBdr>
                <w:top w:val="none" w:sz="4" w:space="0" w:color="000000"/>
                <w:left w:val="none" w:sz="4" w:space="0" w:color="000000"/>
                <w:bottom w:val="none" w:sz="4" w:space="0" w:color="000000"/>
                <w:right w:val="none" w:sz="4" w:space="0" w:color="000000"/>
              </w:pBdr>
              <w:spacing w:after="120"/>
              <w:jc w:val="both"/>
              <w:rPr>
                <w:rFonts w:ascii="Cambria" w:hAnsi="Cambria"/>
                <w:sz w:val="22"/>
                <w:szCs w:val="22"/>
              </w:rPr>
            </w:pPr>
            <w:r>
              <w:rPr>
                <w:rFonts w:ascii="Cambria" w:eastAsia="Cambria" w:hAnsi="Cambria" w:cs="Cambria"/>
                <w:b/>
                <w:i/>
                <w:color w:val="000000"/>
                <w:sz w:val="22"/>
                <w:szCs w:val="22"/>
              </w:rPr>
              <w:lastRenderedPageBreak/>
              <w:t>SWIM off-nadir measurements</w:t>
            </w:r>
            <w:r>
              <w:rPr>
                <w:rFonts w:ascii="Cambria" w:hAnsi="Cambria"/>
                <w:color w:val="000000"/>
                <w:sz w:val="22"/>
                <w:szCs w:val="22"/>
              </w:rPr>
              <w:t> </w:t>
            </w:r>
          </w:p>
          <w:p w14:paraId="35593688" w14:textId="77777777" w:rsidR="00D616FA" w:rsidRDefault="00FF0144">
            <w:pPr>
              <w:pBdr>
                <w:top w:val="none" w:sz="4" w:space="0" w:color="000000"/>
                <w:left w:val="none" w:sz="4" w:space="0" w:color="000000"/>
                <w:bottom w:val="none" w:sz="4" w:space="0" w:color="000000"/>
                <w:right w:val="none" w:sz="4" w:space="0" w:color="000000"/>
              </w:pBdr>
              <w:rPr>
                <w:rFonts w:ascii="Cambria" w:hAnsi="Cambria"/>
                <w:sz w:val="22"/>
                <w:szCs w:val="22"/>
              </w:rPr>
            </w:pPr>
            <w:r>
              <w:rPr>
                <w:rFonts w:ascii="Cambria" w:hAnsi="Cambria"/>
                <w:color w:val="000000"/>
                <w:sz w:val="22"/>
                <w:szCs w:val="22"/>
              </w:rPr>
              <w:t> </w:t>
            </w:r>
          </w:p>
        </w:tc>
        <w:tc>
          <w:tcPr>
            <w:tcW w:w="1569" w:type="dxa"/>
            <w:tcBorders>
              <w:top w:val="single" w:sz="4" w:space="0" w:color="auto"/>
              <w:left w:val="single" w:sz="4" w:space="0" w:color="auto"/>
              <w:bottom w:val="single" w:sz="4" w:space="0" w:color="auto"/>
              <w:right w:val="single" w:sz="4" w:space="0" w:color="auto"/>
            </w:tcBorders>
            <w:shd w:val="clear" w:color="auto" w:fill="EAF1DD" w:themeFill="accent3" w:themeFillTint="33"/>
            <w:tcMar>
              <w:top w:w="0" w:type="dxa"/>
              <w:left w:w="108" w:type="dxa"/>
              <w:bottom w:w="0" w:type="dxa"/>
              <w:right w:w="108" w:type="dxa"/>
            </w:tcMar>
            <w:vAlign w:val="center"/>
          </w:tcPr>
          <w:p w14:paraId="3A8DD979" w14:textId="77777777" w:rsidR="00D616FA" w:rsidRDefault="00FF0144">
            <w:pPr>
              <w:pBdr>
                <w:top w:val="none" w:sz="4" w:space="0" w:color="000000"/>
                <w:left w:val="none" w:sz="4" w:space="0" w:color="000000"/>
                <w:bottom w:val="none" w:sz="4" w:space="0" w:color="000000"/>
                <w:right w:val="none" w:sz="4" w:space="0" w:color="000000"/>
              </w:pBdr>
              <w:spacing w:after="120"/>
              <w:jc w:val="both"/>
              <w:rPr>
                <w:rFonts w:ascii="Cambria" w:hAnsi="Cambria"/>
                <w:sz w:val="22"/>
                <w:szCs w:val="22"/>
              </w:rPr>
            </w:pPr>
            <w:r>
              <w:rPr>
                <w:rFonts w:ascii="Cambria" w:eastAsia="Cambria" w:hAnsi="Cambria" w:cs="Cambria"/>
                <w:color w:val="000000"/>
                <w:sz w:val="22"/>
                <w:szCs w:val="22"/>
              </w:rPr>
              <w:t>Near Real Time</w:t>
            </w:r>
          </w:p>
          <w:p w14:paraId="6EDCB72B" w14:textId="77777777" w:rsidR="00D616FA" w:rsidRDefault="00FF0144">
            <w:pPr>
              <w:pBdr>
                <w:top w:val="none" w:sz="4" w:space="0" w:color="000000"/>
                <w:left w:val="none" w:sz="4" w:space="0" w:color="000000"/>
                <w:bottom w:val="none" w:sz="4" w:space="0" w:color="000000"/>
                <w:right w:val="none" w:sz="4" w:space="0" w:color="000000"/>
              </w:pBdr>
              <w:spacing w:after="120"/>
              <w:jc w:val="both"/>
              <w:rPr>
                <w:rFonts w:ascii="Cambria" w:hAnsi="Cambria"/>
                <w:sz w:val="22"/>
                <w:szCs w:val="22"/>
              </w:rPr>
            </w:pPr>
            <w:r>
              <w:rPr>
                <w:rFonts w:ascii="Cambria" w:hAnsi="Cambria"/>
                <w:color w:val="000000"/>
                <w:sz w:val="22"/>
                <w:szCs w:val="22"/>
              </w:rPr>
              <w:t> </w:t>
            </w:r>
          </w:p>
        </w:tc>
        <w:tc>
          <w:tcPr>
            <w:tcW w:w="6803" w:type="dxa"/>
            <w:tcBorders>
              <w:top w:val="single" w:sz="4" w:space="0" w:color="auto"/>
              <w:left w:val="single" w:sz="4" w:space="0" w:color="auto"/>
              <w:bottom w:val="single" w:sz="4" w:space="0" w:color="auto"/>
              <w:right w:val="single" w:sz="8" w:space="0" w:color="000000"/>
            </w:tcBorders>
            <w:shd w:val="clear" w:color="auto" w:fill="EAF1DD" w:themeFill="accent3" w:themeFillTint="33"/>
            <w:tcMar>
              <w:top w:w="0" w:type="dxa"/>
              <w:left w:w="108" w:type="dxa"/>
              <w:bottom w:w="0" w:type="dxa"/>
              <w:right w:w="108" w:type="dxa"/>
            </w:tcMar>
            <w:vAlign w:val="center"/>
          </w:tcPr>
          <w:p w14:paraId="246BE003" w14:textId="77777777" w:rsidR="00D616FA" w:rsidRDefault="00FF0144">
            <w:pPr>
              <w:pBdr>
                <w:top w:val="none" w:sz="4" w:space="0" w:color="000000"/>
                <w:left w:val="none" w:sz="4" w:space="0" w:color="000000"/>
                <w:bottom w:val="none" w:sz="4" w:space="0" w:color="000000"/>
                <w:right w:val="none" w:sz="4" w:space="0" w:color="000000"/>
              </w:pBdr>
              <w:spacing w:before="120" w:after="60"/>
              <w:jc w:val="both"/>
              <w:rPr>
                <w:rFonts w:ascii="Cambria" w:eastAsia="Cambria" w:hAnsi="Cambria" w:cs="Cambria"/>
                <w:color w:val="000000"/>
                <w:sz w:val="22"/>
                <w:szCs w:val="22"/>
                <w:lang w:val="en-US"/>
              </w:rPr>
            </w:pPr>
            <w:r>
              <w:rPr>
                <w:rFonts w:ascii="Cambria" w:eastAsia="Cambria" w:hAnsi="Cambria" w:cs="Cambria"/>
                <w:b/>
                <w:bCs/>
                <w:color w:val="000000"/>
                <w:sz w:val="22"/>
                <w:szCs w:val="22"/>
                <w:lang w:val="en-US"/>
              </w:rPr>
              <w:t>SWIM_L1a</w:t>
            </w:r>
            <w:r>
              <w:rPr>
                <w:rFonts w:ascii="Cambria" w:eastAsia="Cambria" w:hAnsi="Cambria" w:cs="Cambria"/>
                <w:color w:val="000000"/>
                <w:sz w:val="22"/>
                <w:szCs w:val="22"/>
                <w:lang w:val="en-US"/>
              </w:rPr>
              <w:t>: sigma0 values following the original sampling and geometry of the instrument, geolocalized on the surface</w:t>
            </w:r>
          </w:p>
          <w:p w14:paraId="597DA270" w14:textId="77777777" w:rsidR="00D616FA" w:rsidRDefault="00FF0144">
            <w:pPr>
              <w:pBdr>
                <w:top w:val="none" w:sz="4" w:space="0" w:color="000000"/>
                <w:left w:val="none" w:sz="4" w:space="0" w:color="000000"/>
                <w:bottom w:val="none" w:sz="4" w:space="0" w:color="000000"/>
                <w:right w:val="none" w:sz="4" w:space="0" w:color="000000"/>
              </w:pBdr>
              <w:spacing w:before="120" w:after="60"/>
              <w:ind w:firstLine="26"/>
              <w:jc w:val="both"/>
              <w:rPr>
                <w:rFonts w:ascii="Cambria" w:hAnsi="Cambria"/>
                <w:sz w:val="22"/>
                <w:szCs w:val="22"/>
                <w:lang w:val="en-US"/>
              </w:rPr>
            </w:pPr>
            <w:r>
              <w:rPr>
                <w:rFonts w:ascii="Cambria" w:eastAsia="Cambria" w:hAnsi="Cambria" w:cs="Cambria"/>
                <w:b/>
                <w:bCs/>
                <w:color w:val="000000"/>
                <w:sz w:val="22"/>
                <w:szCs w:val="22"/>
                <w:lang w:val="en-US"/>
              </w:rPr>
              <w:t>SWIM_L1b </w:t>
            </w:r>
            <w:r>
              <w:rPr>
                <w:rFonts w:ascii="Cambria" w:eastAsia="Cambria" w:hAnsi="Cambria" w:cs="Cambria"/>
                <w:color w:val="000000"/>
                <w:sz w:val="22"/>
                <w:szCs w:val="22"/>
                <w:lang w:val="en-US"/>
              </w:rPr>
              <w:t xml:space="preserve">: </w:t>
            </w:r>
            <w:r>
              <w:rPr>
                <w:rFonts w:ascii="Cambria" w:eastAsia="Cambria" w:hAnsi="Cambria" w:cs="Cambria"/>
                <w:color w:val="000000"/>
                <w:sz w:val="22"/>
                <w:szCs w:val="22"/>
                <w:lang w:val="en-US"/>
              </w:rPr>
              <w:t>only for ocean scenes and observations from incidence beams of 6, 8, 10°: signal modulations within each scene, and associated density spectrum</w:t>
            </w:r>
          </w:p>
          <w:p w14:paraId="43CD8A3D" w14:textId="77777777" w:rsidR="00D616FA" w:rsidRDefault="00FF0144">
            <w:pPr>
              <w:pBdr>
                <w:top w:val="none" w:sz="4" w:space="0" w:color="000000"/>
                <w:left w:val="none" w:sz="4" w:space="0" w:color="000000"/>
                <w:bottom w:val="none" w:sz="4" w:space="0" w:color="000000"/>
                <w:right w:val="none" w:sz="4" w:space="0" w:color="000000"/>
              </w:pBdr>
              <w:spacing w:before="120" w:after="60"/>
              <w:jc w:val="both"/>
              <w:rPr>
                <w:rFonts w:ascii="Cambria" w:hAnsi="Cambria"/>
                <w:sz w:val="22"/>
                <w:szCs w:val="22"/>
                <w:lang w:val="en-US"/>
              </w:rPr>
            </w:pPr>
            <w:r>
              <w:rPr>
                <w:rFonts w:ascii="Cambria" w:eastAsia="Cambria" w:hAnsi="Cambria" w:cs="Cambria"/>
                <w:b/>
                <w:bCs/>
                <w:color w:val="000000"/>
                <w:sz w:val="22"/>
                <w:szCs w:val="22"/>
                <w:lang w:val="en-US"/>
              </w:rPr>
              <w:t>SWIM_L2</w:t>
            </w:r>
            <w:r>
              <w:rPr>
                <w:rFonts w:ascii="Cambria" w:eastAsia="Cambria" w:hAnsi="Cambria" w:cs="Cambria"/>
                <w:color w:val="000000"/>
                <w:sz w:val="22"/>
                <w:szCs w:val="22"/>
                <w:lang w:val="en-US"/>
              </w:rPr>
              <w:t xml:space="preserve"> all scenes: mean profiles of sigma0 versus incidence and azimuth, representative of areas of 70 km x 90 </w:t>
            </w:r>
            <w:r>
              <w:rPr>
                <w:rFonts w:ascii="Cambria" w:eastAsia="Cambria" w:hAnsi="Cambria" w:cs="Cambria"/>
                <w:color w:val="000000"/>
                <w:sz w:val="22"/>
                <w:szCs w:val="22"/>
                <w:lang w:val="en-US"/>
              </w:rPr>
              <w:t>km on each side of the nadir track.</w:t>
            </w:r>
          </w:p>
          <w:p w14:paraId="3F3D210C" w14:textId="77777777" w:rsidR="00D616FA" w:rsidRDefault="00FF0144">
            <w:pPr>
              <w:pBdr>
                <w:top w:val="none" w:sz="4" w:space="0" w:color="000000"/>
                <w:left w:val="none" w:sz="4" w:space="0" w:color="000000"/>
                <w:bottom w:val="none" w:sz="4" w:space="0" w:color="000000"/>
                <w:right w:val="none" w:sz="4" w:space="0" w:color="000000"/>
              </w:pBdr>
              <w:spacing w:before="120" w:after="60"/>
              <w:ind w:firstLine="26"/>
              <w:jc w:val="both"/>
              <w:rPr>
                <w:rFonts w:ascii="Cambria" w:hAnsi="Cambria"/>
                <w:sz w:val="22"/>
                <w:szCs w:val="22"/>
                <w:lang w:val="en-US"/>
              </w:rPr>
            </w:pPr>
            <w:r>
              <w:rPr>
                <w:rFonts w:ascii="Cambria" w:eastAsia="Cambria" w:hAnsi="Cambria" w:cs="Cambria"/>
                <w:b/>
                <w:bCs/>
                <w:color w:val="000000"/>
                <w:sz w:val="22"/>
                <w:szCs w:val="22"/>
                <w:lang w:val="en-US"/>
              </w:rPr>
              <w:t>SWIM_L2 </w:t>
            </w:r>
            <w:r>
              <w:rPr>
                <w:rFonts w:ascii="Cambria" w:eastAsia="Cambria" w:hAnsi="Cambria" w:cs="Cambria"/>
                <w:color w:val="000000"/>
                <w:sz w:val="22"/>
                <w:szCs w:val="22"/>
                <w:lang w:val="en-US"/>
              </w:rPr>
              <w:t>for ocean scenes and observations from incidence beams of 6, 8, 10° only: directional spectra of ocean waves representative of areas of 70 km x 90 km on each side of the nadir track, and associated wave partition</w:t>
            </w:r>
            <w:r>
              <w:rPr>
                <w:rFonts w:ascii="Cambria" w:eastAsia="Cambria" w:hAnsi="Cambria" w:cs="Cambria"/>
                <w:color w:val="000000"/>
                <w:sz w:val="22"/>
                <w:szCs w:val="22"/>
                <w:lang w:val="en-US"/>
              </w:rPr>
              <w:t>s,</w:t>
            </w:r>
            <w:r>
              <w:rPr>
                <w:rFonts w:ascii="Cambria" w:hAnsi="Cambria"/>
                <w:color w:val="000000"/>
                <w:sz w:val="22"/>
                <w:szCs w:val="22"/>
                <w:lang w:val="en-US"/>
              </w:rPr>
              <w:t xml:space="preserve"> </w:t>
            </w:r>
            <w:r>
              <w:rPr>
                <w:rFonts w:ascii="Cambria" w:eastAsia="Cambria" w:hAnsi="Cambria" w:cs="Cambria"/>
                <w:color w:val="000000"/>
                <w:sz w:val="22"/>
                <w:szCs w:val="22"/>
                <w:lang w:val="en-US"/>
              </w:rPr>
              <w:t>main parameters of the total spectra and their partition (significant wave height Hs, dominant direction, dominant wavelength), ECMWF wind and wave parameters from the forecast model gridded at the scale of the L2 product</w:t>
            </w:r>
          </w:p>
          <w:p w14:paraId="2729AFDD" w14:textId="77777777" w:rsidR="00D616FA" w:rsidRDefault="00FF0144">
            <w:pPr>
              <w:pBdr>
                <w:top w:val="none" w:sz="4" w:space="0" w:color="000000"/>
                <w:left w:val="none" w:sz="4" w:space="0" w:color="000000"/>
                <w:bottom w:val="none" w:sz="4" w:space="0" w:color="000000"/>
                <w:right w:val="none" w:sz="4" w:space="0" w:color="000000"/>
              </w:pBdr>
              <w:spacing w:before="120" w:after="60"/>
              <w:ind w:firstLine="26"/>
              <w:jc w:val="both"/>
              <w:rPr>
                <w:rFonts w:ascii="Cambria" w:hAnsi="Cambria"/>
                <w:sz w:val="22"/>
                <w:szCs w:val="22"/>
                <w:lang w:val="en-US"/>
              </w:rPr>
            </w:pPr>
            <w:r>
              <w:rPr>
                <w:rFonts w:ascii="Cambria" w:eastAsia="Cambria" w:hAnsi="Cambria" w:cs="Cambria"/>
                <w:b/>
                <w:bCs/>
                <w:color w:val="000000"/>
                <w:sz w:val="22"/>
                <w:szCs w:val="22"/>
                <w:lang w:val="en-US"/>
              </w:rPr>
              <w:t>SWIM L2P_SWH_Box_Off_Nadir_NRT</w:t>
            </w:r>
            <w:r>
              <w:rPr>
                <w:rFonts w:ascii="Cambria" w:eastAsia="Cambria" w:hAnsi="Cambria" w:cs="Cambria"/>
                <w:color w:val="000000"/>
                <w:sz w:val="22"/>
                <w:szCs w:val="22"/>
                <w:lang w:val="en-US"/>
              </w:rPr>
              <w:t>:</w:t>
            </w:r>
            <w:r>
              <w:rPr>
                <w:rFonts w:ascii="Cambria" w:eastAsia="Cambria" w:hAnsi="Cambria" w:cs="Cambria"/>
                <w:color w:val="000000"/>
                <w:sz w:val="22"/>
                <w:szCs w:val="22"/>
                <w:lang w:val="en-US"/>
              </w:rPr>
              <w:t xml:space="preserve"> same processing as SWIM_L2 (except wave spectral partitioning) but the files contain a sub-set of variables (for the wave spectra and wave parameters, they come from the SWIM beam 10° only), and spectra over land, ice and incomplete spectra are rejected </w:t>
            </w:r>
          </w:p>
        </w:tc>
        <w:tc>
          <w:tcPr>
            <w:tcW w:w="1134" w:type="dxa"/>
            <w:tcBorders>
              <w:top w:val="single" w:sz="4" w:space="0" w:color="auto"/>
              <w:left w:val="single" w:sz="8" w:space="0" w:color="000000"/>
              <w:bottom w:val="single" w:sz="4" w:space="0" w:color="auto"/>
              <w:right w:val="single" w:sz="8" w:space="0" w:color="000000"/>
            </w:tcBorders>
            <w:shd w:val="clear" w:color="auto" w:fill="EAF1DD" w:themeFill="accent3" w:themeFillTint="33"/>
            <w:tcMar>
              <w:top w:w="0" w:type="dxa"/>
              <w:left w:w="108" w:type="dxa"/>
              <w:bottom w:w="0" w:type="dxa"/>
              <w:right w:w="108" w:type="dxa"/>
            </w:tcMar>
            <w:vAlign w:val="center"/>
          </w:tcPr>
          <w:p w14:paraId="054C7759" w14:textId="77777777" w:rsidR="00D616FA" w:rsidRDefault="00D616FA">
            <w:pPr>
              <w:pBdr>
                <w:top w:val="none" w:sz="4" w:space="0" w:color="000000"/>
                <w:left w:val="none" w:sz="4" w:space="0" w:color="000000"/>
                <w:bottom w:val="none" w:sz="4" w:space="0" w:color="000000"/>
                <w:right w:val="none" w:sz="4" w:space="0" w:color="000000"/>
              </w:pBdr>
              <w:spacing w:after="120"/>
              <w:jc w:val="both"/>
              <w:rPr>
                <w:rFonts w:ascii="Cambria" w:eastAsia="Arial Unicode MS" w:hAnsi="Cambria"/>
                <w:sz w:val="22"/>
                <w:szCs w:val="22"/>
                <w:lang w:val="en-US"/>
              </w:rPr>
            </w:pPr>
          </w:p>
          <w:p w14:paraId="618B3E70" w14:textId="77777777" w:rsidR="00D616FA" w:rsidRDefault="00D616FA">
            <w:pPr>
              <w:pBdr>
                <w:top w:val="none" w:sz="4" w:space="0" w:color="000000"/>
                <w:left w:val="none" w:sz="4" w:space="0" w:color="000000"/>
                <w:bottom w:val="none" w:sz="4" w:space="0" w:color="000000"/>
                <w:right w:val="none" w:sz="4" w:space="0" w:color="000000"/>
              </w:pBdr>
              <w:spacing w:after="120"/>
              <w:jc w:val="both"/>
              <w:rPr>
                <w:rFonts w:ascii="Cambria" w:eastAsia="Cambria" w:hAnsi="Cambria" w:cs="Cambria"/>
                <w:color w:val="000000"/>
                <w:sz w:val="22"/>
                <w:szCs w:val="22"/>
                <w:lang w:val="en-US"/>
              </w:rPr>
            </w:pPr>
          </w:p>
          <w:p w14:paraId="35E735DD" w14:textId="77777777" w:rsidR="00D616FA" w:rsidRDefault="00FF0144">
            <w:pPr>
              <w:pBdr>
                <w:top w:val="none" w:sz="4" w:space="0" w:color="000000"/>
                <w:left w:val="none" w:sz="4" w:space="0" w:color="000000"/>
                <w:bottom w:val="none" w:sz="4" w:space="0" w:color="000000"/>
                <w:right w:val="none" w:sz="4" w:space="0" w:color="000000"/>
              </w:pBdr>
              <w:spacing w:after="120"/>
              <w:jc w:val="both"/>
              <w:rPr>
                <w:rFonts w:ascii="Cambria" w:eastAsia="Cambria" w:hAnsi="Cambria" w:cs="Cambria"/>
                <w:color w:val="000000"/>
                <w:sz w:val="22"/>
                <w:szCs w:val="22"/>
              </w:rPr>
            </w:pPr>
            <w:r>
              <w:rPr>
                <w:rFonts w:ascii="Cambria" w:eastAsia="Cambria" w:hAnsi="Cambria" w:cs="Cambria"/>
                <w:color w:val="000000"/>
                <w:sz w:val="22"/>
                <w:szCs w:val="22"/>
              </w:rPr>
              <w:t>AVISO+</w:t>
            </w:r>
          </w:p>
          <w:p w14:paraId="020A3DB3" w14:textId="77777777" w:rsidR="00D616FA" w:rsidRDefault="00FF0144">
            <w:pPr>
              <w:pBdr>
                <w:top w:val="none" w:sz="4" w:space="0" w:color="000000"/>
                <w:left w:val="none" w:sz="4" w:space="0" w:color="000000"/>
                <w:bottom w:val="none" w:sz="4" w:space="0" w:color="000000"/>
                <w:right w:val="none" w:sz="4" w:space="0" w:color="000000"/>
              </w:pBdr>
              <w:spacing w:after="120"/>
              <w:jc w:val="both"/>
              <w:rPr>
                <w:rFonts w:ascii="Cambria" w:hAnsi="Cambria"/>
                <w:sz w:val="22"/>
                <w:szCs w:val="22"/>
              </w:rPr>
            </w:pPr>
            <w:r>
              <w:rPr>
                <w:rFonts w:ascii="Cambria" w:hAnsi="Cambria"/>
                <w:color w:val="000000"/>
                <w:sz w:val="22"/>
                <w:szCs w:val="22"/>
              </w:rPr>
              <w:t> </w:t>
            </w:r>
          </w:p>
          <w:p w14:paraId="5DEDAA68" w14:textId="77777777" w:rsidR="00D616FA" w:rsidRDefault="00FF0144">
            <w:pPr>
              <w:pBdr>
                <w:top w:val="none" w:sz="4" w:space="0" w:color="000000"/>
                <w:left w:val="none" w:sz="4" w:space="0" w:color="000000"/>
                <w:bottom w:val="none" w:sz="4" w:space="0" w:color="000000"/>
                <w:right w:val="none" w:sz="4" w:space="0" w:color="000000"/>
              </w:pBdr>
              <w:spacing w:after="120"/>
              <w:jc w:val="both"/>
              <w:rPr>
                <w:rFonts w:ascii="Cambria" w:hAnsi="Cambria"/>
                <w:sz w:val="22"/>
                <w:szCs w:val="22"/>
              </w:rPr>
            </w:pPr>
            <w:r>
              <w:rPr>
                <w:rFonts w:ascii="Cambria" w:hAnsi="Cambria"/>
                <w:color w:val="000000"/>
                <w:sz w:val="22"/>
                <w:szCs w:val="22"/>
              </w:rPr>
              <w:t> </w:t>
            </w:r>
          </w:p>
          <w:p w14:paraId="01AF4256" w14:textId="77777777" w:rsidR="00D616FA" w:rsidRDefault="00D616FA">
            <w:pPr>
              <w:pBdr>
                <w:top w:val="none" w:sz="4" w:space="0" w:color="000000"/>
                <w:left w:val="none" w:sz="4" w:space="0" w:color="000000"/>
                <w:bottom w:val="none" w:sz="4" w:space="0" w:color="000000"/>
                <w:right w:val="none" w:sz="4" w:space="0" w:color="000000"/>
              </w:pBdr>
              <w:spacing w:after="120"/>
              <w:jc w:val="both"/>
              <w:rPr>
                <w:rFonts w:ascii="Cambria" w:hAnsi="Cambria"/>
                <w:sz w:val="22"/>
                <w:szCs w:val="22"/>
              </w:rPr>
            </w:pPr>
          </w:p>
        </w:tc>
        <w:tc>
          <w:tcPr>
            <w:tcW w:w="3257" w:type="dxa"/>
            <w:tcBorders>
              <w:top w:val="single" w:sz="4" w:space="0" w:color="auto"/>
              <w:left w:val="single" w:sz="8" w:space="0" w:color="000000"/>
              <w:bottom w:val="single" w:sz="4" w:space="0" w:color="auto"/>
              <w:right w:val="single" w:sz="8" w:space="0" w:color="000000"/>
            </w:tcBorders>
            <w:shd w:val="clear" w:color="auto" w:fill="EAF1DD" w:themeFill="accent3" w:themeFillTint="33"/>
            <w:tcMar>
              <w:top w:w="0" w:type="dxa"/>
              <w:left w:w="108" w:type="dxa"/>
              <w:bottom w:w="0" w:type="dxa"/>
              <w:right w:w="108" w:type="dxa"/>
            </w:tcMar>
          </w:tcPr>
          <w:p w14:paraId="3B908C99" w14:textId="77777777" w:rsidR="00D616FA" w:rsidRDefault="00FF0144">
            <w:pPr>
              <w:pBdr>
                <w:top w:val="none" w:sz="4" w:space="0" w:color="000000"/>
                <w:left w:val="none" w:sz="4" w:space="0" w:color="000000"/>
                <w:bottom w:val="none" w:sz="4" w:space="0" w:color="000000"/>
                <w:right w:val="none" w:sz="4" w:space="0" w:color="000000"/>
              </w:pBdr>
              <w:spacing w:before="288" w:after="144"/>
              <w:jc w:val="both"/>
              <w:rPr>
                <w:rFonts w:ascii="Cambria" w:hAnsi="Cambria"/>
                <w:sz w:val="22"/>
                <w:szCs w:val="22"/>
                <w:lang w:val="en-US"/>
              </w:rPr>
            </w:pPr>
            <w:r>
              <w:rPr>
                <w:rFonts w:ascii="Cambria" w:eastAsia="Cambria" w:hAnsi="Cambria" w:cs="Cambria"/>
                <w:color w:val="000000"/>
                <w:sz w:val="22"/>
                <w:szCs w:val="22"/>
                <w:lang w:val="en-US"/>
              </w:rPr>
              <w:t>NA (only on-line file request)</w:t>
            </w:r>
          </w:p>
          <w:p w14:paraId="336E9BA2" w14:textId="77777777" w:rsidR="00D616FA" w:rsidRDefault="00FF0144">
            <w:pPr>
              <w:pBdr>
                <w:top w:val="none" w:sz="4" w:space="0" w:color="000000"/>
                <w:left w:val="none" w:sz="4" w:space="0" w:color="000000"/>
                <w:bottom w:val="none" w:sz="4" w:space="0" w:color="000000"/>
                <w:right w:val="none" w:sz="4" w:space="0" w:color="000000"/>
              </w:pBdr>
              <w:spacing w:before="288" w:after="144"/>
              <w:jc w:val="both"/>
              <w:rPr>
                <w:rFonts w:ascii="Cambria" w:eastAsia="Cambria" w:hAnsi="Cambria" w:cs="Cambria"/>
                <w:color w:val="000000"/>
                <w:sz w:val="22"/>
                <w:szCs w:val="22"/>
                <w:lang w:val="en-US"/>
              </w:rPr>
            </w:pPr>
            <w:r>
              <w:rPr>
                <w:rFonts w:ascii="Cambria" w:eastAsia="Cambria" w:hAnsi="Cambria" w:cs="Cambria"/>
                <w:color w:val="000000"/>
                <w:sz w:val="22"/>
                <w:szCs w:val="22"/>
                <w:lang w:val="en-US"/>
              </w:rPr>
              <w:t>cfosat/swim_l1b_op05</w:t>
            </w:r>
          </w:p>
          <w:p w14:paraId="35555C5C" w14:textId="77777777" w:rsidR="00D616FA" w:rsidRDefault="00D616FA">
            <w:pPr>
              <w:pBdr>
                <w:top w:val="none" w:sz="4" w:space="0" w:color="000000"/>
                <w:left w:val="none" w:sz="4" w:space="0" w:color="000000"/>
                <w:bottom w:val="none" w:sz="4" w:space="0" w:color="000000"/>
                <w:right w:val="none" w:sz="4" w:space="0" w:color="000000"/>
              </w:pBdr>
              <w:spacing w:before="288" w:after="144"/>
              <w:jc w:val="both"/>
              <w:rPr>
                <w:rFonts w:ascii="Cambria" w:eastAsia="Cambria" w:hAnsi="Cambria" w:cs="Cambria"/>
                <w:color w:val="000000"/>
                <w:sz w:val="22"/>
                <w:szCs w:val="22"/>
                <w:lang w:val="en-US"/>
              </w:rPr>
            </w:pPr>
          </w:p>
          <w:p w14:paraId="26C50C57" w14:textId="77777777" w:rsidR="00D616FA" w:rsidRDefault="00FF0144">
            <w:pPr>
              <w:pBdr>
                <w:top w:val="none" w:sz="4" w:space="0" w:color="000000"/>
                <w:left w:val="none" w:sz="4" w:space="0" w:color="000000"/>
                <w:bottom w:val="none" w:sz="4" w:space="0" w:color="000000"/>
                <w:right w:val="none" w:sz="4" w:space="0" w:color="000000"/>
              </w:pBdr>
              <w:spacing w:before="288" w:after="144"/>
              <w:jc w:val="both"/>
              <w:rPr>
                <w:rFonts w:ascii="Cambria" w:eastAsia="Cambria" w:hAnsi="Cambria" w:cs="Cambria"/>
                <w:color w:val="000000"/>
                <w:sz w:val="22"/>
                <w:szCs w:val="22"/>
                <w:lang w:val="en-US"/>
              </w:rPr>
            </w:pPr>
            <w:r>
              <w:rPr>
                <w:rFonts w:ascii="Cambria" w:eastAsia="Cambria" w:hAnsi="Cambria" w:cs="Cambria"/>
                <w:color w:val="000000"/>
                <w:sz w:val="22"/>
                <w:szCs w:val="22"/>
                <w:lang w:val="en-US"/>
              </w:rPr>
              <w:t>cfosat/swim_l2_op05</w:t>
            </w:r>
          </w:p>
          <w:p w14:paraId="7077340E" w14:textId="77777777" w:rsidR="00D616FA" w:rsidRDefault="00FF0144">
            <w:pPr>
              <w:pBdr>
                <w:top w:val="none" w:sz="4" w:space="0" w:color="000000"/>
                <w:left w:val="none" w:sz="4" w:space="0" w:color="000000"/>
                <w:bottom w:val="none" w:sz="4" w:space="0" w:color="000000"/>
                <w:right w:val="none" w:sz="4" w:space="0" w:color="000000"/>
              </w:pBdr>
              <w:spacing w:before="288" w:after="144"/>
              <w:jc w:val="both"/>
              <w:rPr>
                <w:rFonts w:ascii="Cambria" w:eastAsia="Cambria" w:hAnsi="Cambria" w:cs="Cambria"/>
                <w:color w:val="000000"/>
                <w:sz w:val="22"/>
                <w:szCs w:val="22"/>
                <w:lang w:val="en-US"/>
              </w:rPr>
            </w:pPr>
            <w:r>
              <w:rPr>
                <w:rFonts w:ascii="Cambria" w:eastAsia="Cambria" w:hAnsi="Cambria" w:cs="Cambria"/>
                <w:color w:val="000000"/>
                <w:sz w:val="22"/>
                <w:szCs w:val="22"/>
                <w:lang w:val="en-US"/>
              </w:rPr>
              <w:t> </w:t>
            </w:r>
          </w:p>
          <w:p w14:paraId="2814DDBF" w14:textId="77777777" w:rsidR="00D616FA" w:rsidRDefault="00FF0144">
            <w:pPr>
              <w:pBdr>
                <w:top w:val="none" w:sz="4" w:space="0" w:color="000000"/>
                <w:left w:val="none" w:sz="4" w:space="0" w:color="000000"/>
                <w:bottom w:val="none" w:sz="4" w:space="0" w:color="000000"/>
                <w:right w:val="none" w:sz="4" w:space="0" w:color="000000"/>
              </w:pBdr>
              <w:spacing w:before="288" w:after="144"/>
              <w:jc w:val="both"/>
              <w:rPr>
                <w:rFonts w:ascii="Cambria" w:eastAsia="Cambria" w:hAnsi="Cambria" w:cs="Cambria"/>
                <w:color w:val="000000"/>
                <w:sz w:val="22"/>
                <w:szCs w:val="22"/>
                <w:lang w:val="en-US"/>
              </w:rPr>
            </w:pPr>
            <w:r>
              <w:rPr>
                <w:rFonts w:ascii="Cambria" w:eastAsia="Cambria" w:hAnsi="Cambria" w:cs="Cambria"/>
                <w:color w:val="000000"/>
                <w:sz w:val="22"/>
                <w:szCs w:val="22"/>
                <w:lang w:val="en-US"/>
              </w:rPr>
              <w:t>cfosat/swim_l2_op05</w:t>
            </w:r>
          </w:p>
          <w:p w14:paraId="438BA827" w14:textId="77777777" w:rsidR="00D616FA" w:rsidRDefault="00FF0144">
            <w:pPr>
              <w:pBdr>
                <w:top w:val="none" w:sz="4" w:space="0" w:color="000000"/>
                <w:left w:val="none" w:sz="4" w:space="0" w:color="000000"/>
                <w:bottom w:val="none" w:sz="4" w:space="0" w:color="000000"/>
                <w:right w:val="none" w:sz="4" w:space="0" w:color="000000"/>
              </w:pBdr>
              <w:spacing w:before="288" w:after="144"/>
              <w:jc w:val="both"/>
              <w:rPr>
                <w:rFonts w:ascii="Cambria" w:eastAsia="Cambria" w:hAnsi="Cambria" w:cs="Cambria"/>
                <w:color w:val="000000"/>
                <w:sz w:val="22"/>
                <w:szCs w:val="22"/>
                <w:lang w:val="en-US"/>
              </w:rPr>
            </w:pPr>
            <w:r>
              <w:rPr>
                <w:rFonts w:ascii="Cambria" w:eastAsia="Cambria" w:hAnsi="Cambria" w:cs="Cambria"/>
                <w:color w:val="000000"/>
                <w:sz w:val="22"/>
                <w:szCs w:val="22"/>
                <w:lang w:val="en-US"/>
              </w:rPr>
              <w:t> </w:t>
            </w:r>
          </w:p>
          <w:p w14:paraId="5FBEA9BF" w14:textId="77777777" w:rsidR="00D616FA" w:rsidRDefault="00D616FA">
            <w:pPr>
              <w:pBdr>
                <w:top w:val="none" w:sz="4" w:space="0" w:color="000000"/>
                <w:left w:val="none" w:sz="4" w:space="0" w:color="000000"/>
                <w:bottom w:val="none" w:sz="4" w:space="0" w:color="000000"/>
                <w:right w:val="none" w:sz="4" w:space="0" w:color="000000"/>
              </w:pBdr>
              <w:spacing w:before="288" w:after="144"/>
              <w:jc w:val="both"/>
              <w:rPr>
                <w:rFonts w:ascii="Cambria" w:eastAsia="Cambria" w:hAnsi="Cambria" w:cs="Cambria"/>
                <w:color w:val="000000"/>
                <w:sz w:val="22"/>
                <w:szCs w:val="22"/>
                <w:lang w:val="en-US"/>
              </w:rPr>
            </w:pPr>
          </w:p>
          <w:p w14:paraId="3082EC77" w14:textId="77777777" w:rsidR="00D616FA" w:rsidRDefault="00FF0144">
            <w:pPr>
              <w:pBdr>
                <w:top w:val="none" w:sz="4" w:space="0" w:color="000000"/>
                <w:left w:val="none" w:sz="4" w:space="0" w:color="000000"/>
                <w:bottom w:val="none" w:sz="4" w:space="0" w:color="000000"/>
                <w:right w:val="none" w:sz="4" w:space="0" w:color="000000"/>
              </w:pBdr>
              <w:spacing w:before="288" w:after="144"/>
              <w:jc w:val="both"/>
              <w:rPr>
                <w:rFonts w:ascii="Cambria" w:hAnsi="Cambria"/>
                <w:sz w:val="22"/>
                <w:szCs w:val="22"/>
                <w:lang w:val="en-US"/>
              </w:rPr>
            </w:pPr>
            <w:r>
              <w:rPr>
                <w:rFonts w:ascii="Cambria" w:eastAsia="Cambria" w:hAnsi="Cambria" w:cs="Cambria"/>
                <w:color w:val="000000"/>
                <w:sz w:val="22"/>
                <w:szCs w:val="22"/>
                <w:lang w:val="en-US"/>
              </w:rPr>
              <w:t>cfosat/swim_l2p_box_nrt</w:t>
            </w:r>
          </w:p>
        </w:tc>
      </w:tr>
      <w:tr w:rsidR="00D616FA" w:rsidRPr="00B366B1" w14:paraId="7DBF0148" w14:textId="77777777">
        <w:trPr>
          <w:trHeight w:val="3937"/>
        </w:trPr>
        <w:tc>
          <w:tcPr>
            <w:tcW w:w="1833" w:type="dxa"/>
            <w:vMerge/>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522E71A3" w14:textId="77777777" w:rsidR="00D616FA" w:rsidRDefault="00D616FA">
            <w:pPr>
              <w:rPr>
                <w:rFonts w:ascii="Cambria" w:hAnsi="Cambria"/>
                <w:sz w:val="22"/>
                <w:szCs w:val="22"/>
                <w:lang w:val="en-US"/>
              </w:rPr>
            </w:pPr>
          </w:p>
        </w:tc>
        <w:tc>
          <w:tcPr>
            <w:tcW w:w="1569" w:type="dxa"/>
            <w:vMerge w:val="restart"/>
            <w:tcBorders>
              <w:top w:val="single" w:sz="4" w:space="0" w:color="auto"/>
              <w:left w:val="single" w:sz="4" w:space="0" w:color="auto"/>
              <w:bottom w:val="single" w:sz="4" w:space="0" w:color="auto"/>
              <w:right w:val="single" w:sz="4" w:space="0" w:color="auto"/>
            </w:tcBorders>
            <w:shd w:val="clear" w:color="auto" w:fill="C2D69B" w:themeFill="accent3" w:themeFillTint="99"/>
            <w:tcMar>
              <w:top w:w="0" w:type="dxa"/>
              <w:left w:w="108" w:type="dxa"/>
              <w:bottom w:w="0" w:type="dxa"/>
              <w:right w:w="108" w:type="dxa"/>
            </w:tcMar>
            <w:vAlign w:val="center"/>
          </w:tcPr>
          <w:p w14:paraId="5ACA6942" w14:textId="77777777" w:rsidR="00D616FA" w:rsidRDefault="00FF0144">
            <w:pPr>
              <w:pBdr>
                <w:top w:val="none" w:sz="4" w:space="0" w:color="000000"/>
                <w:left w:val="none" w:sz="4" w:space="0" w:color="000000"/>
                <w:bottom w:val="none" w:sz="4" w:space="0" w:color="000000"/>
                <w:right w:val="none" w:sz="4" w:space="0" w:color="000000"/>
              </w:pBdr>
              <w:rPr>
                <w:rFonts w:ascii="Cambria" w:hAnsi="Cambria"/>
                <w:sz w:val="22"/>
                <w:szCs w:val="22"/>
              </w:rPr>
            </w:pPr>
            <w:r>
              <w:rPr>
                <w:rFonts w:ascii="Cambria" w:eastAsia="Cambria" w:hAnsi="Cambria" w:cs="Cambria"/>
                <w:color w:val="000000"/>
                <w:sz w:val="22"/>
                <w:szCs w:val="22"/>
              </w:rPr>
              <w:t>Non Time Critical</w:t>
            </w:r>
            <w:r>
              <w:rPr>
                <w:rFonts w:ascii="Cambria" w:hAnsi="Cambria"/>
                <w:color w:val="000000"/>
                <w:sz w:val="22"/>
                <w:szCs w:val="22"/>
              </w:rPr>
              <w:t> </w:t>
            </w:r>
          </w:p>
          <w:p w14:paraId="2234EA29" w14:textId="77777777" w:rsidR="00D616FA" w:rsidRDefault="00FF0144">
            <w:pPr>
              <w:pBdr>
                <w:top w:val="none" w:sz="4" w:space="0" w:color="000000"/>
                <w:left w:val="none" w:sz="4" w:space="0" w:color="000000"/>
                <w:bottom w:val="none" w:sz="4" w:space="0" w:color="000000"/>
                <w:right w:val="none" w:sz="4" w:space="0" w:color="000000"/>
              </w:pBdr>
              <w:spacing w:after="120"/>
              <w:jc w:val="both"/>
              <w:rPr>
                <w:rFonts w:ascii="Cambria" w:hAnsi="Cambria"/>
                <w:sz w:val="22"/>
                <w:szCs w:val="22"/>
              </w:rPr>
            </w:pPr>
            <w:r>
              <w:rPr>
                <w:rFonts w:ascii="Cambria" w:hAnsi="Cambria"/>
                <w:color w:val="000000"/>
                <w:sz w:val="22"/>
                <w:szCs w:val="22"/>
              </w:rPr>
              <w:t> </w:t>
            </w:r>
          </w:p>
        </w:tc>
        <w:tc>
          <w:tcPr>
            <w:tcW w:w="6803" w:type="dxa"/>
            <w:tcBorders>
              <w:top w:val="single" w:sz="4" w:space="0" w:color="auto"/>
              <w:left w:val="single" w:sz="4" w:space="0" w:color="auto"/>
              <w:right w:val="single" w:sz="8" w:space="0" w:color="000000"/>
            </w:tcBorders>
            <w:shd w:val="clear" w:color="auto" w:fill="C2D69B" w:themeFill="accent3" w:themeFillTint="99"/>
            <w:tcMar>
              <w:top w:w="0" w:type="dxa"/>
              <w:left w:w="108" w:type="dxa"/>
              <w:bottom w:w="0" w:type="dxa"/>
              <w:right w:w="108" w:type="dxa"/>
            </w:tcMar>
            <w:vAlign w:val="center"/>
          </w:tcPr>
          <w:p w14:paraId="6307F0EC" w14:textId="77777777" w:rsidR="00D616FA" w:rsidRDefault="00FF0144">
            <w:pPr>
              <w:pBdr>
                <w:top w:val="none" w:sz="4" w:space="0" w:color="000000"/>
                <w:left w:val="none" w:sz="4" w:space="0" w:color="000000"/>
                <w:bottom w:val="none" w:sz="4" w:space="0" w:color="000000"/>
                <w:right w:val="none" w:sz="4" w:space="0" w:color="000000"/>
              </w:pBdr>
              <w:spacing w:before="120" w:after="60"/>
              <w:jc w:val="both"/>
              <w:rPr>
                <w:rFonts w:ascii="Cambria" w:eastAsia="Cambria" w:hAnsi="Cambria" w:cs="Cambria"/>
                <w:color w:val="000000"/>
                <w:sz w:val="22"/>
                <w:szCs w:val="22"/>
                <w:lang w:val="en-US"/>
              </w:rPr>
            </w:pPr>
            <w:r>
              <w:rPr>
                <w:rFonts w:ascii="Cambria" w:eastAsia="Cambria" w:hAnsi="Cambria" w:cs="Cambria"/>
                <w:b/>
                <w:bCs/>
                <w:color w:val="000000"/>
                <w:sz w:val="22"/>
                <w:szCs w:val="22"/>
                <w:lang w:val="en-US"/>
              </w:rPr>
              <w:t>SWIM_L2S</w:t>
            </w:r>
            <w:r>
              <w:rPr>
                <w:rFonts w:ascii="Cambria" w:eastAsia="Cambria" w:hAnsi="Cambria" w:cs="Cambria"/>
                <w:color w:val="000000"/>
                <w:sz w:val="22"/>
                <w:szCs w:val="22"/>
                <w:lang w:val="en-US"/>
              </w:rPr>
              <w:t>: 2D wave spectra with associated partitioning (alternative sampling method including a priori information),</w:t>
            </w:r>
          </w:p>
          <w:p w14:paraId="42B27942" w14:textId="77777777" w:rsidR="00D616FA" w:rsidRDefault="00FF0144">
            <w:pPr>
              <w:pBdr>
                <w:top w:val="none" w:sz="4" w:space="0" w:color="000000"/>
                <w:left w:val="none" w:sz="4" w:space="0" w:color="000000"/>
                <w:bottom w:val="none" w:sz="4" w:space="0" w:color="000000"/>
                <w:right w:val="none" w:sz="4" w:space="0" w:color="000000"/>
              </w:pBdr>
              <w:spacing w:before="120" w:after="60"/>
              <w:ind w:firstLine="28"/>
              <w:jc w:val="both"/>
              <w:rPr>
                <w:rFonts w:ascii="Cambria" w:eastAsia="Cambria" w:hAnsi="Cambria" w:cs="Cambria"/>
                <w:color w:val="000000"/>
                <w:sz w:val="22"/>
                <w:szCs w:val="22"/>
                <w:lang w:val="en-US"/>
              </w:rPr>
            </w:pPr>
            <w:r>
              <w:rPr>
                <w:rFonts w:ascii="Cambria" w:eastAsia="Cambria" w:hAnsi="Cambria" w:cs="Cambria"/>
                <w:b/>
                <w:bCs/>
                <w:color w:val="000000"/>
                <w:sz w:val="22"/>
                <w:szCs w:val="22"/>
                <w:lang w:val="en-US"/>
              </w:rPr>
              <w:t>SWIM/WW3 model colocations</w:t>
            </w:r>
            <w:r>
              <w:rPr>
                <w:rFonts w:ascii="Cambria" w:eastAsia="Cambria" w:hAnsi="Cambria" w:cs="Cambria"/>
                <w:color w:val="000000"/>
                <w:sz w:val="22"/>
                <w:szCs w:val="22"/>
                <w:lang w:val="en-US"/>
              </w:rPr>
              <w:t xml:space="preserve"> : SWIM L2/WW3 and SWIM-L2S/WW3 collocated spectra</w:t>
            </w:r>
          </w:p>
          <w:p w14:paraId="53E2A58D" w14:textId="6495339E" w:rsidR="00D616FA" w:rsidRDefault="00FF0144">
            <w:pPr>
              <w:pBdr>
                <w:top w:val="none" w:sz="4" w:space="0" w:color="000000"/>
                <w:left w:val="none" w:sz="4" w:space="0" w:color="000000"/>
                <w:bottom w:val="none" w:sz="4" w:space="0" w:color="000000"/>
                <w:right w:val="none" w:sz="4" w:space="0" w:color="000000"/>
              </w:pBdr>
              <w:spacing w:before="120" w:after="60"/>
              <w:ind w:firstLine="28"/>
              <w:jc w:val="both"/>
              <w:rPr>
                <w:rFonts w:ascii="Cambria" w:eastAsia="Cambria" w:hAnsi="Cambria" w:cs="Cambria"/>
                <w:color w:val="000000"/>
                <w:sz w:val="22"/>
                <w:szCs w:val="22"/>
                <w:lang w:val="en-US"/>
              </w:rPr>
            </w:pPr>
            <w:r>
              <w:rPr>
                <w:rFonts w:ascii="Cambria" w:eastAsia="Cambria" w:hAnsi="Cambria" w:cs="Cambria"/>
                <w:b/>
                <w:bCs/>
                <w:color w:val="000000"/>
                <w:sz w:val="22"/>
                <w:szCs w:val="22"/>
                <w:lang w:val="en-US"/>
              </w:rPr>
              <w:t>SWISCA_L2S</w:t>
            </w:r>
            <w:r>
              <w:rPr>
                <w:rFonts w:ascii="Cambria" w:eastAsia="Cambria" w:hAnsi="Cambria" w:cs="Cambria"/>
                <w:color w:val="000000"/>
                <w:sz w:val="22"/>
                <w:szCs w:val="22"/>
                <w:lang w:val="en-US"/>
              </w:rPr>
              <w:t xml:space="preserve">: synergy product between SWIM and SCAT </w:t>
            </w:r>
            <w:r>
              <w:rPr>
                <w:rFonts w:ascii="Cambria" w:eastAsia="Cambria" w:hAnsi="Cambria" w:cs="Cambria"/>
                <w:color w:val="000000"/>
                <w:sz w:val="22"/>
                <w:szCs w:val="22"/>
                <w:lang w:val="en-US"/>
              </w:rPr>
              <w:t>collocat</w:t>
            </w:r>
            <w:r>
              <w:rPr>
                <w:rFonts w:ascii="Cambria" w:eastAsia="Cambria" w:hAnsi="Cambria" w:cs="Cambria"/>
                <w:color w:val="000000"/>
                <w:sz w:val="22"/>
                <w:szCs w:val="22"/>
                <w:lang w:val="en-US"/>
              </w:rPr>
              <w:t xml:space="preserve">ed </w:t>
            </w:r>
            <w:r>
              <w:rPr>
                <w:rFonts w:ascii="Cambria" w:eastAsia="Cambria" w:hAnsi="Cambria" w:cs="Cambria"/>
                <w:color w:val="000000"/>
                <w:sz w:val="22"/>
                <w:szCs w:val="22"/>
                <w:lang w:val="en-US"/>
              </w:rPr>
              <w:t xml:space="preserve">sigma0 </w:t>
            </w:r>
            <w:r>
              <w:rPr>
                <w:rFonts w:ascii="Cambria" w:eastAsia="Cambria" w:hAnsi="Cambria" w:cs="Cambria"/>
                <w:color w:val="000000"/>
                <w:sz w:val="22"/>
                <w:szCs w:val="22"/>
                <w:lang w:val="en-US"/>
              </w:rPr>
              <w:t xml:space="preserve">measurements </w:t>
            </w:r>
            <w:r>
              <w:rPr>
                <w:rFonts w:ascii="Cambria" w:eastAsia="Cambria" w:hAnsi="Cambria" w:cs="Cambria"/>
                <w:color w:val="000000"/>
                <w:sz w:val="22"/>
                <w:szCs w:val="22"/>
                <w:lang w:val="en-US"/>
              </w:rPr>
              <w:t>of both instruments over SCAT geometry, with multiple auxiliary fields.</w:t>
            </w:r>
          </w:p>
          <w:p w14:paraId="38F6047D" w14:textId="77777777" w:rsidR="00D616FA" w:rsidRDefault="00FF0144">
            <w:pPr>
              <w:pBdr>
                <w:top w:val="none" w:sz="4" w:space="0" w:color="000000"/>
                <w:left w:val="none" w:sz="4" w:space="0" w:color="000000"/>
                <w:bottom w:val="none" w:sz="4" w:space="0" w:color="000000"/>
                <w:right w:val="none" w:sz="4" w:space="0" w:color="000000"/>
              </w:pBdr>
              <w:spacing w:before="120" w:after="60"/>
              <w:ind w:firstLine="28"/>
              <w:jc w:val="both"/>
              <w:rPr>
                <w:rFonts w:ascii="Cambria" w:eastAsia="Cambria" w:hAnsi="Cambria" w:cs="Cambria"/>
                <w:color w:val="000000"/>
                <w:sz w:val="22"/>
                <w:szCs w:val="22"/>
                <w:lang w:val="en-US"/>
              </w:rPr>
            </w:pPr>
            <w:r>
              <w:rPr>
                <w:rFonts w:ascii="Cambria" w:eastAsia="Cambria" w:hAnsi="Cambria" w:cs="Cambria"/>
                <w:b/>
                <w:bCs/>
                <w:color w:val="000000"/>
                <w:sz w:val="22"/>
                <w:szCs w:val="22"/>
                <w:lang w:val="en-US"/>
              </w:rPr>
              <w:t>SWIM_L3</w:t>
            </w:r>
            <w:r>
              <w:rPr>
                <w:rFonts w:ascii="Cambria" w:eastAsia="Cambria" w:hAnsi="Cambria" w:cs="Cambria"/>
                <w:color w:val="000000"/>
                <w:sz w:val="22"/>
                <w:szCs w:val="22"/>
                <w:lang w:val="en-US"/>
              </w:rPr>
              <w:t>: statistical products on waves (issued on a 3 months basis)</w:t>
            </w:r>
          </w:p>
          <w:p w14:paraId="51170953" w14:textId="77777777" w:rsidR="00D616FA" w:rsidRDefault="00FF0144">
            <w:pPr>
              <w:pBdr>
                <w:top w:val="none" w:sz="4" w:space="0" w:color="000000"/>
                <w:left w:val="none" w:sz="4" w:space="0" w:color="000000"/>
                <w:bottom w:val="none" w:sz="4" w:space="0" w:color="000000"/>
                <w:right w:val="none" w:sz="4" w:space="0" w:color="000000"/>
              </w:pBdr>
              <w:spacing w:before="120" w:after="60"/>
              <w:jc w:val="both"/>
              <w:rPr>
                <w:rFonts w:ascii="Cambria" w:hAnsi="Cambria"/>
                <w:sz w:val="22"/>
                <w:szCs w:val="22"/>
                <w:lang w:val="en-US"/>
              </w:rPr>
            </w:pPr>
            <w:r>
              <w:rPr>
                <w:rFonts w:ascii="Cambria" w:eastAsia="Cambria" w:hAnsi="Cambria" w:cs="Cambria"/>
                <w:b/>
                <w:bCs/>
                <w:color w:val="000000"/>
                <w:sz w:val="22"/>
                <w:szCs w:val="22"/>
                <w:lang w:val="en-US"/>
              </w:rPr>
              <w:t>SWIM_ L4</w:t>
            </w:r>
            <w:r>
              <w:rPr>
                <w:rFonts w:ascii="Cambria" w:eastAsia="Cambria" w:hAnsi="Cambria" w:cs="Cambria"/>
                <w:color w:val="000000"/>
                <w:sz w:val="22"/>
                <w:szCs w:val="22"/>
                <w:lang w:val="en-US"/>
              </w:rPr>
              <w:t>: Swell fields combined with ancillary data (satellites or model) on a global grid</w:t>
            </w:r>
          </w:p>
        </w:tc>
        <w:tc>
          <w:tcPr>
            <w:tcW w:w="1134" w:type="dxa"/>
            <w:tcBorders>
              <w:top w:val="single" w:sz="4" w:space="0" w:color="auto"/>
              <w:left w:val="single" w:sz="8" w:space="0" w:color="000000"/>
              <w:right w:val="single" w:sz="8" w:space="0" w:color="000000"/>
            </w:tcBorders>
            <w:shd w:val="clear" w:color="auto" w:fill="C2D69B" w:themeFill="accent3" w:themeFillTint="99"/>
            <w:tcMar>
              <w:top w:w="0" w:type="dxa"/>
              <w:left w:w="108" w:type="dxa"/>
              <w:bottom w:w="0" w:type="dxa"/>
              <w:right w:w="108" w:type="dxa"/>
            </w:tcMar>
            <w:vAlign w:val="center"/>
          </w:tcPr>
          <w:p w14:paraId="7BCD8DCA" w14:textId="77777777" w:rsidR="00D616FA" w:rsidRDefault="00FF0144">
            <w:pPr>
              <w:pBdr>
                <w:top w:val="none" w:sz="4" w:space="0" w:color="000000"/>
                <w:left w:val="none" w:sz="4" w:space="0" w:color="000000"/>
                <w:bottom w:val="none" w:sz="4" w:space="0" w:color="000000"/>
                <w:right w:val="none" w:sz="4" w:space="0" w:color="000000"/>
              </w:pBdr>
              <w:spacing w:after="120"/>
              <w:jc w:val="both"/>
              <w:rPr>
                <w:rFonts w:ascii="Cambria" w:hAnsi="Cambria"/>
                <w:sz w:val="22"/>
                <w:szCs w:val="22"/>
              </w:rPr>
            </w:pPr>
            <w:r>
              <w:rPr>
                <w:rFonts w:ascii="Cambria" w:eastAsia="Cambria" w:hAnsi="Cambria" w:cs="Cambria"/>
                <w:color w:val="000000"/>
                <w:sz w:val="22"/>
                <w:szCs w:val="22"/>
              </w:rPr>
              <w:t>CERSAT</w:t>
            </w:r>
          </w:p>
        </w:tc>
        <w:tc>
          <w:tcPr>
            <w:tcW w:w="3257" w:type="dxa"/>
            <w:tcBorders>
              <w:top w:val="single" w:sz="4" w:space="0" w:color="auto"/>
              <w:left w:val="single" w:sz="8" w:space="0" w:color="000000"/>
              <w:right w:val="single" w:sz="8" w:space="0" w:color="000000"/>
            </w:tcBorders>
            <w:shd w:val="clear" w:color="auto" w:fill="C2D69B" w:themeFill="accent3" w:themeFillTint="99"/>
            <w:tcMar>
              <w:top w:w="0" w:type="dxa"/>
              <w:left w:w="108" w:type="dxa"/>
              <w:bottom w:w="0" w:type="dxa"/>
              <w:right w:w="108" w:type="dxa"/>
            </w:tcMar>
          </w:tcPr>
          <w:p w14:paraId="17C57A04" w14:textId="77777777" w:rsidR="00D616FA" w:rsidRDefault="00FF0144">
            <w:pPr>
              <w:pBdr>
                <w:top w:val="none" w:sz="4" w:space="0" w:color="000000"/>
                <w:left w:val="none" w:sz="4" w:space="0" w:color="000000"/>
                <w:bottom w:val="none" w:sz="4" w:space="0" w:color="000000"/>
                <w:right w:val="none" w:sz="4" w:space="0" w:color="000000"/>
              </w:pBdr>
              <w:spacing w:before="288" w:after="144"/>
              <w:jc w:val="both"/>
              <w:rPr>
                <w:rFonts w:ascii="Cambria" w:eastAsia="Cambria" w:hAnsi="Cambria" w:cs="Cambria"/>
                <w:color w:val="000000"/>
                <w:sz w:val="22"/>
                <w:szCs w:val="22"/>
                <w:lang w:val="en-US"/>
              </w:rPr>
            </w:pPr>
            <w:r>
              <w:rPr>
                <w:rFonts w:ascii="Cambria" w:hAnsi="Cambria"/>
                <w:color w:val="000000"/>
                <w:sz w:val="22"/>
                <w:szCs w:val="22"/>
                <w:lang w:val="en-US"/>
              </w:rPr>
              <w:t>/projects/iwwoc/swi_l2s</w:t>
            </w:r>
          </w:p>
          <w:p w14:paraId="0DE6BA35" w14:textId="77777777" w:rsidR="00D616FA" w:rsidRDefault="00FF0144">
            <w:pPr>
              <w:spacing w:before="288" w:after="144"/>
              <w:rPr>
                <w:lang w:val="en-US"/>
              </w:rPr>
            </w:pPr>
            <w:r>
              <w:rPr>
                <w:lang w:val="en-US"/>
              </w:rPr>
              <w:t>/projects/iwwoc/colocations/swim/model/ww3</w:t>
            </w:r>
          </w:p>
          <w:p w14:paraId="6782330E" w14:textId="77777777" w:rsidR="00D616FA" w:rsidRDefault="00FF0144">
            <w:pPr>
              <w:spacing w:before="288" w:after="144"/>
              <w:rPr>
                <w:lang w:val="en-US"/>
              </w:rPr>
            </w:pPr>
            <w:r>
              <w:rPr>
                <w:lang w:val="en-US"/>
              </w:rPr>
              <w:t>/projects/iwwoc/swisca_l2s___</w:t>
            </w:r>
          </w:p>
          <w:p w14:paraId="08ED9BF2" w14:textId="77777777" w:rsidR="00D616FA" w:rsidRDefault="00D616FA">
            <w:pPr>
              <w:pBdr>
                <w:top w:val="none" w:sz="4" w:space="0" w:color="000000"/>
                <w:left w:val="none" w:sz="4" w:space="0" w:color="000000"/>
                <w:bottom w:val="none" w:sz="4" w:space="0" w:color="000000"/>
                <w:right w:val="none" w:sz="4" w:space="0" w:color="000000"/>
              </w:pBdr>
              <w:spacing w:before="288" w:after="144"/>
              <w:jc w:val="both"/>
              <w:rPr>
                <w:rFonts w:ascii="Cambria" w:hAnsi="Cambria"/>
                <w:color w:val="000000"/>
                <w:sz w:val="22"/>
                <w:szCs w:val="22"/>
                <w:lang w:val="en-US"/>
              </w:rPr>
            </w:pPr>
          </w:p>
          <w:p w14:paraId="1E84500F" w14:textId="77777777" w:rsidR="00D616FA" w:rsidRDefault="00FF0144">
            <w:pPr>
              <w:pBdr>
                <w:top w:val="none" w:sz="4" w:space="0" w:color="000000"/>
                <w:left w:val="none" w:sz="4" w:space="0" w:color="000000"/>
                <w:bottom w:val="none" w:sz="4" w:space="0" w:color="000000"/>
                <w:right w:val="none" w:sz="4" w:space="0" w:color="000000"/>
              </w:pBdr>
              <w:spacing w:before="288" w:after="144"/>
              <w:jc w:val="both"/>
              <w:rPr>
                <w:rFonts w:ascii="Cambria" w:hAnsi="Cambria"/>
                <w:color w:val="000000"/>
                <w:sz w:val="22"/>
                <w:szCs w:val="22"/>
                <w:lang w:val="en-US"/>
              </w:rPr>
            </w:pPr>
            <w:r>
              <w:rPr>
                <w:rFonts w:ascii="Cambria" w:hAnsi="Cambria"/>
                <w:color w:val="000000"/>
                <w:sz w:val="22"/>
                <w:szCs w:val="22"/>
                <w:lang w:val="en-US"/>
              </w:rPr>
              <w:t>in preparation, not available yet</w:t>
            </w:r>
          </w:p>
          <w:p w14:paraId="55000B51" w14:textId="77777777" w:rsidR="00D616FA" w:rsidRDefault="00FF0144">
            <w:pPr>
              <w:pBdr>
                <w:top w:val="none" w:sz="4" w:space="0" w:color="000000"/>
                <w:left w:val="none" w:sz="4" w:space="0" w:color="000000"/>
                <w:bottom w:val="none" w:sz="4" w:space="0" w:color="000000"/>
                <w:right w:val="none" w:sz="4" w:space="0" w:color="000000"/>
              </w:pBdr>
              <w:spacing w:before="288" w:after="144"/>
              <w:jc w:val="both"/>
              <w:rPr>
                <w:rFonts w:ascii="Cambria" w:hAnsi="Cambria"/>
                <w:sz w:val="22"/>
                <w:szCs w:val="22"/>
                <w:lang w:val="en-US"/>
              </w:rPr>
            </w:pPr>
            <w:r>
              <w:rPr>
                <w:rFonts w:ascii="Cambria" w:hAnsi="Cambria"/>
                <w:color w:val="000000"/>
                <w:sz w:val="22"/>
                <w:szCs w:val="22"/>
                <w:lang w:val="en-US"/>
              </w:rPr>
              <w:t>in preparation, not available yet</w:t>
            </w:r>
          </w:p>
        </w:tc>
      </w:tr>
      <w:tr w:rsidR="00D616FA" w:rsidRPr="00B366B1" w14:paraId="554289EF" w14:textId="77777777">
        <w:tc>
          <w:tcPr>
            <w:tcW w:w="1833" w:type="dxa"/>
            <w:vMerge/>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23A125B6" w14:textId="77777777" w:rsidR="00D616FA" w:rsidRDefault="00D616FA">
            <w:pPr>
              <w:rPr>
                <w:rFonts w:ascii="Cambria" w:hAnsi="Cambria"/>
                <w:sz w:val="22"/>
                <w:szCs w:val="22"/>
                <w:lang w:val="en-US"/>
              </w:rPr>
            </w:pPr>
          </w:p>
        </w:tc>
        <w:tc>
          <w:tcPr>
            <w:tcW w:w="1569" w:type="dxa"/>
            <w:vMerge/>
            <w:tcBorders>
              <w:top w:val="single" w:sz="4" w:space="0" w:color="auto"/>
              <w:left w:val="single" w:sz="4" w:space="0" w:color="auto"/>
              <w:bottom w:val="single" w:sz="4" w:space="0" w:color="auto"/>
              <w:right w:val="single" w:sz="4" w:space="0" w:color="auto"/>
            </w:tcBorders>
            <w:shd w:val="clear" w:color="auto" w:fill="C2D69B" w:themeFill="accent3" w:themeFillTint="99"/>
          </w:tcPr>
          <w:p w14:paraId="78308903" w14:textId="77777777" w:rsidR="00D616FA" w:rsidRDefault="00D616FA">
            <w:pPr>
              <w:rPr>
                <w:rFonts w:ascii="Cambria" w:hAnsi="Cambria"/>
                <w:sz w:val="22"/>
                <w:szCs w:val="22"/>
                <w:lang w:val="en-US"/>
              </w:rPr>
            </w:pPr>
          </w:p>
        </w:tc>
        <w:tc>
          <w:tcPr>
            <w:tcW w:w="6803" w:type="dxa"/>
            <w:tcBorders>
              <w:top w:val="single" w:sz="8" w:space="0" w:color="000000"/>
              <w:left w:val="single" w:sz="4" w:space="0" w:color="auto"/>
              <w:bottom w:val="single" w:sz="8" w:space="0" w:color="000000"/>
              <w:right w:val="single" w:sz="8" w:space="0" w:color="000000"/>
            </w:tcBorders>
            <w:shd w:val="clear" w:color="auto" w:fill="C2D69B" w:themeFill="accent3" w:themeFillTint="99"/>
            <w:tcMar>
              <w:top w:w="0" w:type="dxa"/>
              <w:left w:w="108" w:type="dxa"/>
              <w:bottom w:w="0" w:type="dxa"/>
              <w:right w:w="108" w:type="dxa"/>
            </w:tcMar>
            <w:vAlign w:val="center"/>
          </w:tcPr>
          <w:p w14:paraId="79052662" w14:textId="77777777" w:rsidR="00D616FA" w:rsidRDefault="00FF0144">
            <w:pPr>
              <w:pBdr>
                <w:top w:val="none" w:sz="4" w:space="0" w:color="000000"/>
                <w:left w:val="none" w:sz="4" w:space="0" w:color="000000"/>
                <w:bottom w:val="none" w:sz="4" w:space="0" w:color="000000"/>
                <w:right w:val="none" w:sz="4" w:space="0" w:color="000000"/>
              </w:pBdr>
              <w:ind w:firstLine="26"/>
              <w:jc w:val="both"/>
              <w:rPr>
                <w:rFonts w:ascii="Cambria" w:eastAsia="Cambria" w:hAnsi="Cambria" w:cs="Cambria"/>
                <w:color w:val="000000"/>
                <w:sz w:val="22"/>
                <w:szCs w:val="22"/>
                <w:lang w:val="en-US"/>
              </w:rPr>
            </w:pPr>
            <w:r>
              <w:rPr>
                <w:rFonts w:ascii="Cambria" w:eastAsia="Cambria" w:hAnsi="Cambria" w:cs="Cambria"/>
                <w:b/>
                <w:bCs/>
                <w:color w:val="000000"/>
                <w:sz w:val="22"/>
                <w:szCs w:val="22"/>
                <w:lang w:val="en-US"/>
              </w:rPr>
              <w:t>SWIM_ICEL1A</w:t>
            </w:r>
            <w:r>
              <w:rPr>
                <w:rFonts w:ascii="Cambria" w:eastAsia="Cambria" w:hAnsi="Cambria" w:cs="Cambria"/>
                <w:color w:val="000000"/>
                <w:sz w:val="22"/>
                <w:szCs w:val="22"/>
                <w:lang w:val="en-US"/>
              </w:rPr>
              <w:t xml:space="preserve"> : on coming prototype product : geolocaliz</w:t>
            </w:r>
            <w:r>
              <w:rPr>
                <w:rFonts w:ascii="Cambria" w:eastAsia="Cambria" w:hAnsi="Cambria" w:cs="Cambria"/>
                <w:color w:val="000000"/>
                <w:sz w:val="22"/>
                <w:szCs w:val="22"/>
                <w:lang w:val="en-US"/>
              </w:rPr>
              <w:t xml:space="preserve">ed ice flag, mean sea-ice probability, mean normalized radar cross-section from SWIM given by beam and macrocycle. GMF used for processing. ECMWF information: sea-coverage, land-sea mask, wind speed, wave height. </w:t>
            </w:r>
          </w:p>
          <w:p w14:paraId="559E65D3" w14:textId="77777777" w:rsidR="00D616FA" w:rsidRDefault="00FF0144">
            <w:pPr>
              <w:pBdr>
                <w:top w:val="none" w:sz="4" w:space="0" w:color="000000"/>
                <w:left w:val="none" w:sz="4" w:space="0" w:color="000000"/>
                <w:bottom w:val="none" w:sz="4" w:space="0" w:color="000000"/>
                <w:right w:val="none" w:sz="4" w:space="0" w:color="000000"/>
              </w:pBdr>
              <w:ind w:firstLine="26"/>
              <w:jc w:val="both"/>
              <w:rPr>
                <w:rFonts w:ascii="Cambria" w:eastAsia="Cambria" w:hAnsi="Cambria" w:cs="Cambria"/>
                <w:color w:val="000000"/>
                <w:sz w:val="22"/>
                <w:szCs w:val="22"/>
                <w:lang w:val="en-US"/>
              </w:rPr>
            </w:pPr>
            <w:r>
              <w:rPr>
                <w:rFonts w:ascii="Cambria" w:eastAsia="Cambria" w:hAnsi="Cambria" w:cs="Cambria"/>
                <w:color w:val="000000"/>
                <w:sz w:val="22"/>
                <w:szCs w:val="22"/>
                <w:lang w:val="en-US"/>
              </w:rPr>
              <w:t> </w:t>
            </w:r>
          </w:p>
          <w:p w14:paraId="38B542F8" w14:textId="77777777" w:rsidR="00D616FA" w:rsidRDefault="00FF0144">
            <w:pPr>
              <w:pBdr>
                <w:top w:val="none" w:sz="4" w:space="0" w:color="000000"/>
                <w:left w:val="none" w:sz="4" w:space="0" w:color="000000"/>
                <w:bottom w:val="none" w:sz="4" w:space="0" w:color="000000"/>
                <w:right w:val="none" w:sz="4" w:space="0" w:color="000000"/>
              </w:pBdr>
              <w:ind w:firstLine="26"/>
              <w:jc w:val="both"/>
              <w:rPr>
                <w:rFonts w:ascii="Cambria" w:eastAsia="Cambria" w:hAnsi="Cambria" w:cs="Cambria"/>
                <w:color w:val="000000"/>
                <w:sz w:val="22"/>
                <w:szCs w:val="22"/>
              </w:rPr>
            </w:pPr>
            <w:r>
              <w:rPr>
                <w:rFonts w:ascii="Cambria" w:eastAsia="Cambria" w:hAnsi="Cambria" w:cs="Cambria"/>
                <w:b/>
                <w:bCs/>
                <w:color w:val="000000"/>
                <w:sz w:val="22"/>
                <w:szCs w:val="22"/>
                <w:lang w:val="en-US"/>
              </w:rPr>
              <w:t>SWIM_ICEL2</w:t>
            </w:r>
            <w:r>
              <w:rPr>
                <w:rFonts w:ascii="Cambria" w:eastAsia="Cambria" w:hAnsi="Cambria" w:cs="Cambria"/>
                <w:color w:val="000000"/>
                <w:sz w:val="22"/>
                <w:szCs w:val="22"/>
                <w:lang w:val="en-US"/>
              </w:rPr>
              <w:t xml:space="preserve"> : on coming prototype product</w:t>
            </w:r>
            <w:r>
              <w:rPr>
                <w:rFonts w:ascii="Cambria" w:eastAsia="Cambria" w:hAnsi="Cambria" w:cs="Cambria"/>
                <w:color w:val="000000"/>
                <w:sz w:val="22"/>
                <w:szCs w:val="22"/>
                <w:lang w:val="en-US"/>
              </w:rPr>
              <w:t xml:space="preserve"> : geolocalized ice flag , ice probability and likelihood over the swath, by beam and macrocycles. </w:t>
            </w:r>
            <w:r>
              <w:rPr>
                <w:rFonts w:ascii="Cambria" w:eastAsia="Cambria" w:hAnsi="Cambria" w:cs="Cambria"/>
                <w:color w:val="000000"/>
                <w:sz w:val="22"/>
                <w:szCs w:val="22"/>
              </w:rPr>
              <w:t>GMF used for processing.</w:t>
            </w:r>
          </w:p>
        </w:tc>
        <w:tc>
          <w:tcPr>
            <w:tcW w:w="1134"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tcMar>
              <w:top w:w="0" w:type="dxa"/>
              <w:left w:w="108" w:type="dxa"/>
              <w:bottom w:w="0" w:type="dxa"/>
              <w:right w:w="108" w:type="dxa"/>
            </w:tcMar>
            <w:vAlign w:val="center"/>
          </w:tcPr>
          <w:p w14:paraId="1CD6EC7A" w14:textId="77777777" w:rsidR="00D616FA" w:rsidRDefault="00FF0144">
            <w:pPr>
              <w:pBdr>
                <w:top w:val="none" w:sz="4" w:space="0" w:color="000000"/>
                <w:left w:val="none" w:sz="4" w:space="0" w:color="000000"/>
                <w:bottom w:val="none" w:sz="4" w:space="0" w:color="000000"/>
                <w:right w:val="none" w:sz="4" w:space="0" w:color="000000"/>
              </w:pBdr>
              <w:spacing w:after="120"/>
              <w:jc w:val="both"/>
              <w:rPr>
                <w:rFonts w:ascii="Cambria" w:hAnsi="Cambria"/>
                <w:sz w:val="22"/>
                <w:szCs w:val="22"/>
              </w:rPr>
            </w:pPr>
            <w:r>
              <w:rPr>
                <w:rFonts w:ascii="Cambria" w:eastAsia="Cambria" w:hAnsi="Cambria" w:cs="Cambria"/>
                <w:color w:val="000000"/>
                <w:sz w:val="22"/>
                <w:szCs w:val="22"/>
              </w:rPr>
              <w:t>AVISO+</w:t>
            </w:r>
          </w:p>
        </w:tc>
        <w:tc>
          <w:tcPr>
            <w:tcW w:w="3257"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tcMar>
              <w:top w:w="0" w:type="dxa"/>
              <w:left w:w="108" w:type="dxa"/>
              <w:bottom w:w="0" w:type="dxa"/>
              <w:right w:w="108" w:type="dxa"/>
            </w:tcMar>
          </w:tcPr>
          <w:p w14:paraId="7C3AC9A0" w14:textId="77777777" w:rsidR="00D616FA" w:rsidRDefault="00FF0144">
            <w:pPr>
              <w:pBdr>
                <w:top w:val="none" w:sz="4" w:space="0" w:color="000000"/>
                <w:left w:val="none" w:sz="4" w:space="0" w:color="000000"/>
                <w:bottom w:val="none" w:sz="4" w:space="0" w:color="000000"/>
                <w:right w:val="none" w:sz="4" w:space="0" w:color="000000"/>
              </w:pBdr>
              <w:spacing w:before="288" w:after="144"/>
              <w:jc w:val="both"/>
              <w:rPr>
                <w:rFonts w:ascii="Cambria" w:hAnsi="Cambria"/>
                <w:sz w:val="22"/>
                <w:szCs w:val="22"/>
                <w:lang w:val="en-US"/>
              </w:rPr>
            </w:pPr>
            <w:r>
              <w:rPr>
                <w:rFonts w:ascii="Cambria" w:hAnsi="Cambria"/>
                <w:color w:val="000000"/>
                <w:sz w:val="22"/>
                <w:szCs w:val="22"/>
                <w:lang w:val="en-US"/>
              </w:rPr>
              <w:t>in preparation, not available yet</w:t>
            </w:r>
          </w:p>
          <w:p w14:paraId="76560000" w14:textId="77777777" w:rsidR="00D616FA" w:rsidRDefault="00FF0144">
            <w:pPr>
              <w:pBdr>
                <w:top w:val="none" w:sz="4" w:space="0" w:color="000000"/>
                <w:left w:val="none" w:sz="4" w:space="0" w:color="000000"/>
                <w:bottom w:val="none" w:sz="4" w:space="0" w:color="000000"/>
                <w:right w:val="none" w:sz="4" w:space="0" w:color="000000"/>
              </w:pBdr>
              <w:spacing w:before="288" w:after="144"/>
              <w:jc w:val="both"/>
              <w:rPr>
                <w:rFonts w:ascii="Cambria" w:hAnsi="Cambria"/>
                <w:sz w:val="22"/>
                <w:szCs w:val="22"/>
                <w:lang w:val="en-US"/>
              </w:rPr>
            </w:pPr>
            <w:r>
              <w:rPr>
                <w:rFonts w:ascii="Cambria" w:hAnsi="Cambria"/>
                <w:color w:val="000000"/>
                <w:sz w:val="22"/>
                <w:szCs w:val="22"/>
                <w:lang w:val="en-US"/>
              </w:rPr>
              <w:t> </w:t>
            </w:r>
          </w:p>
          <w:p w14:paraId="5C4AEA06" w14:textId="77777777" w:rsidR="00D616FA" w:rsidRDefault="00D616FA">
            <w:pPr>
              <w:pBdr>
                <w:top w:val="none" w:sz="4" w:space="0" w:color="000000"/>
                <w:left w:val="none" w:sz="4" w:space="0" w:color="000000"/>
                <w:bottom w:val="none" w:sz="4" w:space="0" w:color="000000"/>
                <w:right w:val="none" w:sz="4" w:space="0" w:color="000000"/>
              </w:pBdr>
              <w:spacing w:before="288" w:after="144"/>
              <w:jc w:val="both"/>
              <w:rPr>
                <w:rFonts w:ascii="Cambria" w:hAnsi="Cambria"/>
                <w:sz w:val="22"/>
                <w:szCs w:val="22"/>
                <w:lang w:val="en-US"/>
              </w:rPr>
            </w:pPr>
          </w:p>
          <w:p w14:paraId="4100C2EB" w14:textId="77777777" w:rsidR="00D616FA" w:rsidRDefault="00FF0144">
            <w:pPr>
              <w:pBdr>
                <w:top w:val="none" w:sz="4" w:space="0" w:color="000000"/>
                <w:left w:val="none" w:sz="4" w:space="0" w:color="000000"/>
                <w:bottom w:val="none" w:sz="4" w:space="0" w:color="000000"/>
                <w:right w:val="none" w:sz="4" w:space="0" w:color="000000"/>
              </w:pBdr>
              <w:spacing w:before="288" w:after="144"/>
              <w:jc w:val="both"/>
              <w:rPr>
                <w:rFonts w:ascii="Cambria" w:hAnsi="Cambria"/>
                <w:color w:val="000000"/>
                <w:sz w:val="22"/>
                <w:szCs w:val="22"/>
                <w:lang w:val="en-US"/>
              </w:rPr>
            </w:pPr>
            <w:r>
              <w:rPr>
                <w:rFonts w:ascii="Cambria" w:hAnsi="Cambria"/>
                <w:color w:val="000000"/>
                <w:sz w:val="22"/>
                <w:szCs w:val="22"/>
                <w:lang w:val="en-US"/>
              </w:rPr>
              <w:t>in preparation, not available yet</w:t>
            </w:r>
          </w:p>
        </w:tc>
      </w:tr>
      <w:tr w:rsidR="00D616FA" w:rsidRPr="00B366B1" w14:paraId="2C1C0DE2" w14:textId="77777777">
        <w:tc>
          <w:tcPr>
            <w:tcW w:w="1833" w:type="dxa"/>
            <w:vMerge w:val="restart"/>
            <w:tcBorders>
              <w:top w:val="single" w:sz="4" w:space="0" w:color="auto"/>
              <w:left w:val="single" w:sz="4" w:space="0" w:color="auto"/>
              <w:bottom w:val="single" w:sz="4" w:space="0" w:color="auto"/>
              <w:right w:val="single" w:sz="4" w:space="0" w:color="auto"/>
            </w:tcBorders>
            <w:shd w:val="clear" w:color="auto" w:fill="E5B8B7" w:themeFill="accent2" w:themeFillTint="66"/>
            <w:tcMar>
              <w:top w:w="0" w:type="dxa"/>
              <w:left w:w="108" w:type="dxa"/>
              <w:bottom w:w="0" w:type="dxa"/>
              <w:right w:w="108" w:type="dxa"/>
            </w:tcMar>
            <w:vAlign w:val="center"/>
          </w:tcPr>
          <w:p w14:paraId="74B28A7C" w14:textId="77777777" w:rsidR="00D616FA" w:rsidRDefault="00FF0144">
            <w:pPr>
              <w:pBdr>
                <w:top w:val="none" w:sz="4" w:space="0" w:color="000000"/>
                <w:left w:val="none" w:sz="4" w:space="0" w:color="000000"/>
                <w:bottom w:val="none" w:sz="4" w:space="0" w:color="000000"/>
                <w:right w:val="none" w:sz="4" w:space="0" w:color="000000"/>
              </w:pBdr>
              <w:spacing w:after="120"/>
              <w:jc w:val="both"/>
              <w:rPr>
                <w:rFonts w:ascii="Cambria" w:hAnsi="Cambria"/>
                <w:sz w:val="22"/>
                <w:szCs w:val="22"/>
              </w:rPr>
            </w:pPr>
            <w:r>
              <w:rPr>
                <w:rFonts w:ascii="Cambria" w:eastAsia="Cambria" w:hAnsi="Cambria" w:cs="Cambria"/>
                <w:b/>
                <w:i/>
                <w:color w:val="000000"/>
                <w:sz w:val="22"/>
                <w:szCs w:val="22"/>
              </w:rPr>
              <w:t>SCAT</w:t>
            </w:r>
          </w:p>
          <w:p w14:paraId="0077B023" w14:textId="77777777" w:rsidR="00D616FA" w:rsidRDefault="00D616FA">
            <w:pPr>
              <w:pBdr>
                <w:top w:val="none" w:sz="4" w:space="0" w:color="000000"/>
                <w:left w:val="none" w:sz="4" w:space="0" w:color="000000"/>
                <w:bottom w:val="none" w:sz="4" w:space="0" w:color="000000"/>
                <w:right w:val="none" w:sz="4" w:space="0" w:color="000000"/>
              </w:pBdr>
              <w:spacing w:after="120"/>
              <w:jc w:val="both"/>
              <w:rPr>
                <w:rFonts w:ascii="Cambria" w:hAnsi="Cambria"/>
                <w:sz w:val="22"/>
                <w:szCs w:val="22"/>
              </w:rPr>
            </w:pPr>
          </w:p>
        </w:tc>
        <w:tc>
          <w:tcPr>
            <w:tcW w:w="1569" w:type="dxa"/>
            <w:tcBorders>
              <w:top w:val="single" w:sz="4" w:space="0" w:color="auto"/>
              <w:left w:val="single" w:sz="4" w:space="0" w:color="auto"/>
              <w:bottom w:val="single" w:sz="4" w:space="0" w:color="auto"/>
              <w:right w:val="single" w:sz="4" w:space="0" w:color="auto"/>
            </w:tcBorders>
            <w:shd w:val="clear" w:color="auto" w:fill="EAF1DD" w:themeFill="accent3" w:themeFillTint="33"/>
            <w:tcMar>
              <w:top w:w="0" w:type="dxa"/>
              <w:left w:w="108" w:type="dxa"/>
              <w:bottom w:w="0" w:type="dxa"/>
              <w:right w:w="108" w:type="dxa"/>
            </w:tcMar>
            <w:vAlign w:val="center"/>
          </w:tcPr>
          <w:p w14:paraId="0AACD036" w14:textId="77777777" w:rsidR="00D616FA" w:rsidRDefault="00FF0144">
            <w:pPr>
              <w:pBdr>
                <w:top w:val="none" w:sz="4" w:space="0" w:color="000000"/>
                <w:left w:val="none" w:sz="4" w:space="0" w:color="000000"/>
                <w:bottom w:val="none" w:sz="4" w:space="0" w:color="000000"/>
                <w:right w:val="none" w:sz="4" w:space="0" w:color="000000"/>
              </w:pBdr>
              <w:spacing w:after="120"/>
              <w:jc w:val="both"/>
              <w:rPr>
                <w:rFonts w:ascii="Cambria" w:hAnsi="Cambria"/>
                <w:sz w:val="22"/>
                <w:szCs w:val="22"/>
              </w:rPr>
            </w:pPr>
            <w:r>
              <w:rPr>
                <w:rFonts w:ascii="Cambria" w:eastAsia="Cambria" w:hAnsi="Cambria" w:cs="Cambria"/>
                <w:color w:val="000000"/>
                <w:sz w:val="22"/>
                <w:szCs w:val="22"/>
              </w:rPr>
              <w:t>Near Real Time</w:t>
            </w:r>
          </w:p>
        </w:tc>
        <w:tc>
          <w:tcPr>
            <w:tcW w:w="6803" w:type="dxa"/>
            <w:tcBorders>
              <w:top w:val="single" w:sz="8" w:space="0" w:color="000000"/>
              <w:left w:val="single" w:sz="4" w:space="0" w:color="auto"/>
              <w:bottom w:val="single" w:sz="8" w:space="0" w:color="000000"/>
              <w:right w:val="single" w:sz="8" w:space="0" w:color="000000"/>
            </w:tcBorders>
            <w:shd w:val="clear" w:color="auto" w:fill="EAF1DD" w:themeFill="accent3" w:themeFillTint="33"/>
            <w:tcMar>
              <w:top w:w="0" w:type="dxa"/>
              <w:left w:w="108" w:type="dxa"/>
              <w:bottom w:w="0" w:type="dxa"/>
              <w:right w:w="108" w:type="dxa"/>
            </w:tcMar>
            <w:vAlign w:val="center"/>
          </w:tcPr>
          <w:p w14:paraId="22BC6284" w14:textId="77777777" w:rsidR="00D616FA" w:rsidRDefault="00FF0144">
            <w:pPr>
              <w:pBdr>
                <w:top w:val="none" w:sz="4" w:space="0" w:color="000000"/>
                <w:left w:val="none" w:sz="4" w:space="0" w:color="000000"/>
                <w:bottom w:val="none" w:sz="4" w:space="0" w:color="000000"/>
                <w:right w:val="none" w:sz="4" w:space="0" w:color="000000"/>
              </w:pBdr>
              <w:spacing w:before="120" w:after="60"/>
              <w:ind w:firstLine="28"/>
              <w:jc w:val="both"/>
              <w:rPr>
                <w:rFonts w:ascii="Cambria" w:hAnsi="Cambria"/>
                <w:sz w:val="22"/>
                <w:szCs w:val="22"/>
                <w:lang w:val="en-US"/>
              </w:rPr>
            </w:pPr>
            <w:r>
              <w:rPr>
                <w:rFonts w:ascii="Cambria" w:eastAsia="Cambria" w:hAnsi="Cambria" w:cs="Cambria"/>
                <w:b/>
                <w:bCs/>
                <w:color w:val="000000"/>
                <w:sz w:val="22"/>
                <w:szCs w:val="22"/>
                <w:lang w:val="en-US"/>
              </w:rPr>
              <w:t>SCAT_L1B</w:t>
            </w:r>
            <w:r>
              <w:rPr>
                <w:rFonts w:ascii="Cambria" w:eastAsia="Cambria" w:hAnsi="Cambria" w:cs="Cambria"/>
                <w:color w:val="000000"/>
                <w:sz w:val="22"/>
                <w:szCs w:val="22"/>
                <w:lang w:val="en-US"/>
              </w:rPr>
              <w:t>: geocoded sigma0 along the swath (NSOAS processors)</w:t>
            </w:r>
          </w:p>
          <w:p w14:paraId="301C1817" w14:textId="77777777" w:rsidR="00D616FA" w:rsidRDefault="00FF0144">
            <w:pPr>
              <w:pBdr>
                <w:top w:val="none" w:sz="4" w:space="0" w:color="000000"/>
                <w:left w:val="none" w:sz="4" w:space="0" w:color="000000"/>
                <w:bottom w:val="none" w:sz="4" w:space="0" w:color="000000"/>
                <w:right w:val="none" w:sz="4" w:space="0" w:color="000000"/>
              </w:pBdr>
              <w:spacing w:before="120" w:after="60"/>
              <w:jc w:val="both"/>
              <w:rPr>
                <w:rFonts w:ascii="Cambria" w:hAnsi="Cambria"/>
                <w:sz w:val="22"/>
                <w:szCs w:val="22"/>
                <w:lang w:val="en-US"/>
              </w:rPr>
            </w:pPr>
            <w:r>
              <w:rPr>
                <w:rFonts w:ascii="Cambria" w:eastAsia="Cambria" w:hAnsi="Cambria" w:cs="Cambria"/>
                <w:b/>
                <w:bCs/>
                <w:color w:val="000000"/>
                <w:sz w:val="22"/>
                <w:szCs w:val="22"/>
                <w:lang w:val="en-US"/>
              </w:rPr>
              <w:t>SCAT_L2A</w:t>
            </w:r>
            <w:r>
              <w:rPr>
                <w:rFonts w:ascii="Cambria" w:eastAsia="Cambria" w:hAnsi="Cambria" w:cs="Cambria"/>
                <w:color w:val="000000"/>
                <w:sz w:val="22"/>
                <w:szCs w:val="22"/>
                <w:lang w:val="en-US"/>
              </w:rPr>
              <w:t>: geocoded sigma0 on  25 km gridded resolution cell  (NSOAS processor)</w:t>
            </w:r>
          </w:p>
          <w:p w14:paraId="40D4FA0B" w14:textId="77777777" w:rsidR="00D616FA" w:rsidRDefault="00FF0144">
            <w:pPr>
              <w:pBdr>
                <w:top w:val="none" w:sz="4" w:space="0" w:color="000000"/>
                <w:left w:val="none" w:sz="4" w:space="0" w:color="000000"/>
                <w:bottom w:val="none" w:sz="4" w:space="0" w:color="000000"/>
                <w:right w:val="none" w:sz="4" w:space="0" w:color="000000"/>
              </w:pBdr>
              <w:spacing w:before="120" w:after="60"/>
              <w:jc w:val="both"/>
              <w:rPr>
                <w:rFonts w:ascii="Cambria" w:hAnsi="Cambria"/>
                <w:sz w:val="22"/>
                <w:szCs w:val="22"/>
                <w:lang w:val="en-US"/>
              </w:rPr>
            </w:pPr>
            <w:r>
              <w:rPr>
                <w:rFonts w:ascii="Cambria" w:eastAsia="Cambria" w:hAnsi="Cambria" w:cs="Cambria"/>
                <w:b/>
                <w:bCs/>
                <w:color w:val="000000"/>
                <w:sz w:val="22"/>
                <w:szCs w:val="22"/>
                <w:lang w:val="en-US"/>
              </w:rPr>
              <w:t>SCAT_NRT</w:t>
            </w:r>
            <w:r>
              <w:rPr>
                <w:rFonts w:ascii="Cambria" w:eastAsia="Cambria" w:hAnsi="Cambria" w:cs="Cambria"/>
                <w:color w:val="000000"/>
                <w:sz w:val="22"/>
                <w:szCs w:val="22"/>
                <w:lang w:val="en-US"/>
              </w:rPr>
              <w:t>: wind vectors on 25 km gridded resolution cell (NSOAS processor)</w:t>
            </w:r>
          </w:p>
        </w:tc>
        <w:tc>
          <w:tcPr>
            <w:tcW w:w="1134"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Mar>
              <w:top w:w="0" w:type="dxa"/>
              <w:left w:w="108" w:type="dxa"/>
              <w:bottom w:w="0" w:type="dxa"/>
              <w:right w:w="108" w:type="dxa"/>
            </w:tcMar>
            <w:vAlign w:val="center"/>
          </w:tcPr>
          <w:p w14:paraId="4589455C" w14:textId="77777777" w:rsidR="00D616FA" w:rsidRDefault="00FF0144">
            <w:pPr>
              <w:pBdr>
                <w:top w:val="none" w:sz="4" w:space="0" w:color="000000"/>
                <w:left w:val="none" w:sz="4" w:space="0" w:color="000000"/>
                <w:bottom w:val="none" w:sz="4" w:space="0" w:color="000000"/>
                <w:right w:val="none" w:sz="4" w:space="0" w:color="000000"/>
              </w:pBdr>
              <w:spacing w:after="120"/>
              <w:jc w:val="both"/>
              <w:rPr>
                <w:rFonts w:ascii="Cambria" w:hAnsi="Cambria"/>
                <w:sz w:val="22"/>
                <w:szCs w:val="22"/>
                <w:lang w:val="en-US"/>
              </w:rPr>
            </w:pPr>
            <w:r>
              <w:rPr>
                <w:rFonts w:ascii="Cambria" w:eastAsia="Cambria" w:hAnsi="Cambria" w:cs="Cambria"/>
                <w:color w:val="000000"/>
                <w:sz w:val="22"/>
                <w:szCs w:val="22"/>
                <w:lang w:val="en-US"/>
              </w:rPr>
              <w:t> </w:t>
            </w:r>
          </w:p>
          <w:p w14:paraId="3E36B5FC" w14:textId="77777777" w:rsidR="00D616FA" w:rsidRDefault="00FF0144">
            <w:pPr>
              <w:pBdr>
                <w:top w:val="none" w:sz="4" w:space="0" w:color="000000"/>
                <w:left w:val="none" w:sz="4" w:space="0" w:color="000000"/>
                <w:bottom w:val="none" w:sz="4" w:space="0" w:color="000000"/>
                <w:right w:val="none" w:sz="4" w:space="0" w:color="000000"/>
              </w:pBdr>
              <w:spacing w:after="120"/>
              <w:jc w:val="both"/>
              <w:rPr>
                <w:rFonts w:ascii="Cambria" w:hAnsi="Cambria"/>
                <w:sz w:val="22"/>
                <w:szCs w:val="22"/>
              </w:rPr>
            </w:pPr>
            <w:r>
              <w:rPr>
                <w:rFonts w:ascii="Cambria" w:eastAsia="Cambria" w:hAnsi="Cambria" w:cs="Cambria"/>
                <w:color w:val="000000"/>
                <w:sz w:val="22"/>
                <w:szCs w:val="22"/>
              </w:rPr>
              <w:t>AVISO+ </w:t>
            </w:r>
          </w:p>
        </w:tc>
        <w:tc>
          <w:tcPr>
            <w:tcW w:w="3257"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Mar>
              <w:top w:w="0" w:type="dxa"/>
              <w:left w:w="108" w:type="dxa"/>
              <w:bottom w:w="0" w:type="dxa"/>
              <w:right w:w="108" w:type="dxa"/>
            </w:tcMar>
          </w:tcPr>
          <w:p w14:paraId="53F05D09" w14:textId="77777777" w:rsidR="00D616FA" w:rsidRDefault="00FF0144">
            <w:pPr>
              <w:pBdr>
                <w:top w:val="none" w:sz="4" w:space="0" w:color="000000"/>
                <w:left w:val="none" w:sz="4" w:space="0" w:color="000000"/>
                <w:bottom w:val="none" w:sz="4" w:space="0" w:color="000000"/>
                <w:right w:val="none" w:sz="4" w:space="0" w:color="000000"/>
              </w:pBdr>
              <w:spacing w:before="288" w:after="144"/>
              <w:jc w:val="both"/>
              <w:rPr>
                <w:rFonts w:ascii="Cambria" w:hAnsi="Cambria"/>
                <w:sz w:val="22"/>
                <w:szCs w:val="22"/>
                <w:lang w:val="en-US"/>
              </w:rPr>
            </w:pPr>
            <w:r>
              <w:rPr>
                <w:rFonts w:ascii="Cambria" w:eastAsia="Cambria" w:hAnsi="Cambria" w:cs="Cambria"/>
                <w:color w:val="000000"/>
                <w:sz w:val="22"/>
                <w:szCs w:val="22"/>
                <w:lang w:val="en-US"/>
              </w:rPr>
              <w:t> </w:t>
            </w:r>
          </w:p>
          <w:p w14:paraId="472E0FF7" w14:textId="77777777" w:rsidR="00D616FA" w:rsidRDefault="00FF0144">
            <w:pPr>
              <w:pBdr>
                <w:top w:val="none" w:sz="4" w:space="0" w:color="000000"/>
                <w:left w:val="none" w:sz="4" w:space="0" w:color="000000"/>
                <w:bottom w:val="none" w:sz="4" w:space="0" w:color="000000"/>
                <w:right w:val="none" w:sz="4" w:space="0" w:color="000000"/>
              </w:pBdr>
              <w:spacing w:before="288" w:after="144"/>
              <w:jc w:val="both"/>
              <w:rPr>
                <w:rFonts w:ascii="Cambria" w:hAnsi="Cambria"/>
                <w:sz w:val="22"/>
                <w:szCs w:val="22"/>
                <w:lang w:val="en-US"/>
              </w:rPr>
            </w:pPr>
            <w:r>
              <w:rPr>
                <w:rFonts w:ascii="Cambria" w:eastAsia="Cambria" w:hAnsi="Cambria" w:cs="Cambria"/>
                <w:color w:val="000000"/>
                <w:sz w:val="22"/>
                <w:szCs w:val="22"/>
                <w:lang w:val="en-US"/>
              </w:rPr>
              <w:t>NA  (only on-line file request)</w:t>
            </w:r>
          </w:p>
          <w:p w14:paraId="4D274D92" w14:textId="77777777" w:rsidR="00D616FA" w:rsidRDefault="00D616FA">
            <w:pPr>
              <w:pBdr>
                <w:top w:val="none" w:sz="4" w:space="0" w:color="000000"/>
                <w:left w:val="none" w:sz="4" w:space="0" w:color="000000"/>
                <w:bottom w:val="none" w:sz="4" w:space="0" w:color="000000"/>
                <w:right w:val="none" w:sz="4" w:space="0" w:color="000000"/>
              </w:pBdr>
              <w:spacing w:before="288" w:after="144"/>
              <w:jc w:val="both"/>
              <w:rPr>
                <w:rFonts w:ascii="Cambria" w:hAnsi="Cambria"/>
                <w:sz w:val="22"/>
                <w:szCs w:val="22"/>
                <w:lang w:val="en-US"/>
              </w:rPr>
            </w:pPr>
          </w:p>
          <w:p w14:paraId="77D7C7E1" w14:textId="77777777" w:rsidR="00D616FA" w:rsidRDefault="00D616FA">
            <w:pPr>
              <w:tabs>
                <w:tab w:val="left" w:pos="900"/>
              </w:tabs>
              <w:rPr>
                <w:rFonts w:ascii="Cambria" w:hAnsi="Cambria"/>
                <w:sz w:val="22"/>
                <w:szCs w:val="22"/>
                <w:lang w:val="en-US"/>
              </w:rPr>
            </w:pPr>
          </w:p>
        </w:tc>
      </w:tr>
      <w:tr w:rsidR="00D616FA" w14:paraId="38AA6521" w14:textId="77777777">
        <w:tc>
          <w:tcPr>
            <w:tcW w:w="1833" w:type="dxa"/>
            <w:vMerge/>
            <w:tcBorders>
              <w:top w:val="single" w:sz="4" w:space="0" w:color="auto"/>
              <w:left w:val="single" w:sz="4" w:space="0" w:color="auto"/>
              <w:bottom w:val="single" w:sz="4" w:space="0" w:color="auto"/>
              <w:right w:val="single" w:sz="4" w:space="0" w:color="auto"/>
            </w:tcBorders>
            <w:shd w:val="clear" w:color="auto" w:fill="E5B8B7" w:themeFill="accent2" w:themeFillTint="66"/>
          </w:tcPr>
          <w:p w14:paraId="4B4D566A" w14:textId="77777777" w:rsidR="00D616FA" w:rsidRDefault="00D616FA">
            <w:pPr>
              <w:rPr>
                <w:rFonts w:ascii="Cambria" w:hAnsi="Cambria"/>
                <w:sz w:val="22"/>
                <w:szCs w:val="22"/>
                <w:lang w:val="en-US"/>
              </w:rPr>
            </w:pPr>
          </w:p>
        </w:tc>
        <w:tc>
          <w:tcPr>
            <w:tcW w:w="1569" w:type="dxa"/>
            <w:tcBorders>
              <w:top w:val="single" w:sz="4" w:space="0" w:color="auto"/>
              <w:left w:val="single" w:sz="4" w:space="0" w:color="auto"/>
              <w:bottom w:val="single" w:sz="4" w:space="0" w:color="auto"/>
              <w:right w:val="single" w:sz="4" w:space="0" w:color="auto"/>
            </w:tcBorders>
            <w:shd w:val="clear" w:color="auto" w:fill="C2D69B" w:themeFill="accent3" w:themeFillTint="99"/>
            <w:tcMar>
              <w:top w:w="0" w:type="dxa"/>
              <w:left w:w="108" w:type="dxa"/>
              <w:bottom w:w="0" w:type="dxa"/>
              <w:right w:w="108" w:type="dxa"/>
            </w:tcMar>
            <w:vAlign w:val="center"/>
          </w:tcPr>
          <w:p w14:paraId="70F90D00" w14:textId="77777777" w:rsidR="00D616FA" w:rsidRDefault="00FF0144">
            <w:pPr>
              <w:rPr>
                <w:rFonts w:ascii="Cambria" w:hAnsi="Cambria"/>
                <w:sz w:val="22"/>
                <w:szCs w:val="22"/>
              </w:rPr>
            </w:pPr>
            <w:r>
              <w:rPr>
                <w:rFonts w:ascii="Cambria" w:eastAsia="Cambria" w:hAnsi="Cambria" w:cs="Cambria"/>
                <w:color w:val="000000"/>
                <w:sz w:val="22"/>
                <w:szCs w:val="22"/>
              </w:rPr>
              <w:t>Non Time Critical</w:t>
            </w:r>
            <w:r>
              <w:rPr>
                <w:rFonts w:ascii="Cambria" w:hAnsi="Cambria"/>
                <w:color w:val="000000"/>
                <w:sz w:val="22"/>
                <w:szCs w:val="22"/>
              </w:rPr>
              <w:t> </w:t>
            </w:r>
          </w:p>
        </w:tc>
        <w:tc>
          <w:tcPr>
            <w:tcW w:w="6803" w:type="dxa"/>
            <w:tcBorders>
              <w:top w:val="single" w:sz="8" w:space="0" w:color="000000"/>
              <w:left w:val="single" w:sz="4" w:space="0" w:color="auto"/>
              <w:bottom w:val="single" w:sz="8" w:space="0" w:color="000000"/>
              <w:right w:val="single" w:sz="8" w:space="0" w:color="000000"/>
            </w:tcBorders>
            <w:shd w:val="clear" w:color="auto" w:fill="C2D69B" w:themeFill="accent3" w:themeFillTint="99"/>
            <w:tcMar>
              <w:top w:w="0" w:type="dxa"/>
              <w:left w:w="108" w:type="dxa"/>
              <w:bottom w:w="0" w:type="dxa"/>
              <w:right w:w="108" w:type="dxa"/>
            </w:tcMar>
            <w:vAlign w:val="center"/>
          </w:tcPr>
          <w:p w14:paraId="1D74B9CE" w14:textId="77777777" w:rsidR="00D616FA" w:rsidRDefault="00FF0144">
            <w:pPr>
              <w:pBdr>
                <w:top w:val="none" w:sz="4" w:space="0" w:color="000000"/>
                <w:left w:val="none" w:sz="4" w:space="0" w:color="000000"/>
                <w:bottom w:val="none" w:sz="4" w:space="0" w:color="000000"/>
                <w:right w:val="none" w:sz="4" w:space="0" w:color="000000"/>
              </w:pBdr>
              <w:ind w:left="26"/>
              <w:jc w:val="both"/>
              <w:rPr>
                <w:rFonts w:ascii="Cambria" w:hAnsi="Cambria"/>
                <w:sz w:val="22"/>
                <w:szCs w:val="22"/>
                <w:lang w:val="en-US"/>
              </w:rPr>
            </w:pPr>
            <w:r>
              <w:rPr>
                <w:rFonts w:ascii="Cambria" w:eastAsia="Cambria" w:hAnsi="Cambria" w:cs="Cambria"/>
                <w:b/>
                <w:bCs/>
                <w:color w:val="000000"/>
                <w:sz w:val="22"/>
                <w:szCs w:val="22"/>
                <w:lang w:val="en-US"/>
              </w:rPr>
              <w:t>SCAT_L3ICE</w:t>
            </w:r>
            <w:r>
              <w:rPr>
                <w:rFonts w:ascii="Cambria" w:eastAsia="Cambria" w:hAnsi="Cambria" w:cs="Cambria"/>
                <w:color w:val="000000"/>
                <w:sz w:val="22"/>
                <w:szCs w:val="22"/>
                <w:lang w:val="en-US"/>
              </w:rPr>
              <w:t xml:space="preserve"> : daily </w:t>
            </w:r>
            <w:r>
              <w:rPr>
                <w:rFonts w:ascii="Cambria" w:hAnsi="Cambria"/>
                <w:sz w:val="22"/>
                <w:szCs w:val="22"/>
                <w:lang w:val="en-US"/>
              </w:rPr>
              <w:t>sea ice backscatter maps at 12.5 km resolution over Arctic and Antarctic polar stereographic projection</w:t>
            </w:r>
          </w:p>
        </w:tc>
        <w:tc>
          <w:tcPr>
            <w:tcW w:w="1134"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tcMar>
              <w:top w:w="0" w:type="dxa"/>
              <w:left w:w="108" w:type="dxa"/>
              <w:bottom w:w="0" w:type="dxa"/>
              <w:right w:w="108" w:type="dxa"/>
            </w:tcMar>
            <w:vAlign w:val="center"/>
          </w:tcPr>
          <w:p w14:paraId="2208D09B" w14:textId="77777777" w:rsidR="00D616FA" w:rsidRDefault="00FF0144">
            <w:pPr>
              <w:pBdr>
                <w:top w:val="none" w:sz="4" w:space="0" w:color="000000"/>
                <w:left w:val="none" w:sz="4" w:space="0" w:color="000000"/>
                <w:bottom w:val="none" w:sz="4" w:space="0" w:color="000000"/>
                <w:right w:val="none" w:sz="4" w:space="0" w:color="000000"/>
              </w:pBdr>
              <w:spacing w:after="120"/>
              <w:jc w:val="both"/>
              <w:rPr>
                <w:rFonts w:ascii="Cambria" w:hAnsi="Cambria"/>
                <w:sz w:val="22"/>
                <w:szCs w:val="22"/>
              </w:rPr>
            </w:pPr>
            <w:r>
              <w:rPr>
                <w:rFonts w:ascii="Cambria" w:eastAsia="Cambria" w:hAnsi="Cambria" w:cs="Cambria"/>
                <w:color w:val="000000"/>
                <w:sz w:val="22"/>
                <w:szCs w:val="22"/>
              </w:rPr>
              <w:t>CERSAT</w:t>
            </w:r>
          </w:p>
        </w:tc>
        <w:tc>
          <w:tcPr>
            <w:tcW w:w="3257"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tcMar>
              <w:top w:w="0" w:type="dxa"/>
              <w:left w:w="108" w:type="dxa"/>
              <w:bottom w:w="0" w:type="dxa"/>
              <w:right w:w="108" w:type="dxa"/>
            </w:tcMar>
          </w:tcPr>
          <w:p w14:paraId="473789B3" w14:textId="77777777" w:rsidR="00D616FA" w:rsidRDefault="00FF0144">
            <w:pPr>
              <w:pBdr>
                <w:top w:val="none" w:sz="4" w:space="0" w:color="000000"/>
                <w:left w:val="none" w:sz="4" w:space="0" w:color="000000"/>
                <w:bottom w:val="none" w:sz="4" w:space="0" w:color="000000"/>
                <w:right w:val="none" w:sz="4" w:space="0" w:color="000000"/>
              </w:pBdr>
              <w:spacing w:before="288" w:after="144"/>
              <w:jc w:val="both"/>
              <w:rPr>
                <w:rFonts w:ascii="Cambria" w:hAnsi="Cambria"/>
                <w:sz w:val="22"/>
                <w:szCs w:val="22"/>
              </w:rPr>
            </w:pPr>
            <w:r>
              <w:rPr>
                <w:rFonts w:ascii="Cambria" w:hAnsi="Cambria"/>
                <w:color w:val="000000"/>
                <w:sz w:val="22"/>
                <w:szCs w:val="22"/>
              </w:rPr>
              <w:t>/</w:t>
            </w:r>
            <w:r>
              <w:rPr>
                <w:rFonts w:ascii="Cambria" w:eastAsia="Cambria" w:hAnsi="Cambria" w:cs="Cambria"/>
                <w:color w:val="000000"/>
                <w:sz w:val="22"/>
                <w:szCs w:val="22"/>
              </w:rPr>
              <w:t>projects/iwwoc/sca_l3ice_/</w:t>
            </w:r>
          </w:p>
        </w:tc>
      </w:tr>
      <w:tr w:rsidR="00D616FA" w14:paraId="75684AD8" w14:textId="77777777">
        <w:tc>
          <w:tcPr>
            <w:tcW w:w="1833" w:type="dxa"/>
            <w:vMerge/>
            <w:tcBorders>
              <w:top w:val="single" w:sz="4" w:space="0" w:color="auto"/>
              <w:left w:val="single" w:sz="4" w:space="0" w:color="auto"/>
              <w:bottom w:val="single" w:sz="4" w:space="0" w:color="auto"/>
              <w:right w:val="single" w:sz="4" w:space="0" w:color="auto"/>
            </w:tcBorders>
            <w:shd w:val="clear" w:color="auto" w:fill="E5B8B7" w:themeFill="accent2" w:themeFillTint="66"/>
          </w:tcPr>
          <w:p w14:paraId="7BF6794D" w14:textId="77777777" w:rsidR="00D616FA" w:rsidRDefault="00D616FA">
            <w:pPr>
              <w:rPr>
                <w:rFonts w:ascii="Cambria" w:hAnsi="Cambria"/>
                <w:sz w:val="22"/>
                <w:szCs w:val="22"/>
              </w:rPr>
            </w:pPr>
          </w:p>
        </w:tc>
        <w:tc>
          <w:tcPr>
            <w:tcW w:w="1569" w:type="dxa"/>
            <w:tcBorders>
              <w:top w:val="single" w:sz="4" w:space="0" w:color="auto"/>
              <w:left w:val="single" w:sz="4" w:space="0" w:color="auto"/>
              <w:bottom w:val="single" w:sz="4" w:space="0" w:color="auto"/>
              <w:right w:val="single" w:sz="4" w:space="0" w:color="auto"/>
            </w:tcBorders>
            <w:shd w:val="clear" w:color="auto" w:fill="C2D69B" w:themeFill="accent3" w:themeFillTint="99"/>
            <w:tcMar>
              <w:top w:w="0" w:type="dxa"/>
              <w:left w:w="108" w:type="dxa"/>
              <w:bottom w:w="0" w:type="dxa"/>
              <w:right w:w="108" w:type="dxa"/>
            </w:tcMar>
            <w:vAlign w:val="center"/>
          </w:tcPr>
          <w:p w14:paraId="399888C4" w14:textId="57B0C50B" w:rsidR="00D616FA" w:rsidRDefault="00FF0144">
            <w:pPr>
              <w:pBdr>
                <w:top w:val="none" w:sz="4" w:space="0" w:color="000000"/>
                <w:left w:val="none" w:sz="4" w:space="0" w:color="000000"/>
                <w:bottom w:val="none" w:sz="4" w:space="0" w:color="000000"/>
                <w:right w:val="none" w:sz="4" w:space="0" w:color="000000"/>
              </w:pBdr>
              <w:spacing w:after="120"/>
              <w:jc w:val="both"/>
              <w:rPr>
                <w:rFonts w:ascii="Cambria" w:hAnsi="Cambria"/>
                <w:sz w:val="22"/>
                <w:szCs w:val="22"/>
              </w:rPr>
            </w:pPr>
            <w:r>
              <w:rPr>
                <w:rFonts w:ascii="Cambria" w:eastAsia="Cambria" w:hAnsi="Cambria" w:cs="Cambria"/>
                <w:color w:val="000000"/>
                <w:sz w:val="22"/>
                <w:szCs w:val="22"/>
              </w:rPr>
              <w:t>Twice per day</w:t>
            </w:r>
          </w:p>
        </w:tc>
        <w:tc>
          <w:tcPr>
            <w:tcW w:w="6803" w:type="dxa"/>
            <w:tcBorders>
              <w:top w:val="single" w:sz="8" w:space="0" w:color="000000"/>
              <w:left w:val="single" w:sz="4" w:space="0" w:color="auto"/>
              <w:bottom w:val="single" w:sz="4" w:space="0" w:color="auto"/>
              <w:right w:val="single" w:sz="8" w:space="0" w:color="000000"/>
            </w:tcBorders>
            <w:shd w:val="clear" w:color="auto" w:fill="C2D69B" w:themeFill="accent3" w:themeFillTint="99"/>
            <w:tcMar>
              <w:top w:w="0" w:type="dxa"/>
              <w:left w:w="108" w:type="dxa"/>
              <w:bottom w:w="0" w:type="dxa"/>
              <w:right w:w="108" w:type="dxa"/>
            </w:tcMar>
            <w:vAlign w:val="center"/>
          </w:tcPr>
          <w:p w14:paraId="2BC3A28B" w14:textId="77777777" w:rsidR="00D616FA" w:rsidRDefault="00FF0144">
            <w:pPr>
              <w:pBdr>
                <w:top w:val="none" w:sz="4" w:space="0" w:color="000000"/>
                <w:left w:val="none" w:sz="4" w:space="0" w:color="000000"/>
                <w:bottom w:val="none" w:sz="4" w:space="0" w:color="000000"/>
                <w:right w:val="none" w:sz="4" w:space="0" w:color="000000"/>
              </w:pBdr>
              <w:jc w:val="both"/>
              <w:rPr>
                <w:rFonts w:ascii="Cambria" w:hAnsi="Cambria"/>
                <w:sz w:val="22"/>
                <w:szCs w:val="22"/>
                <w:lang w:val="en-US"/>
              </w:rPr>
            </w:pPr>
            <w:r>
              <w:rPr>
                <w:rFonts w:ascii="Cambria" w:eastAsia="Cambria" w:hAnsi="Cambria" w:cs="Cambria"/>
                <w:color w:val="000000"/>
                <w:sz w:val="22"/>
                <w:szCs w:val="22"/>
                <w:lang w:val="en-US"/>
              </w:rPr>
              <w:t>SCAT product: wind vectors on 12.5  km</w:t>
            </w:r>
            <w:r>
              <w:rPr>
                <w:rFonts w:ascii="Cambria" w:eastAsia="Cambria" w:hAnsi="Cambria" w:cs="Cambria"/>
                <w:color w:val="000000"/>
                <w:sz w:val="22"/>
                <w:szCs w:val="22"/>
                <w:lang w:val="en-US"/>
              </w:rPr>
              <w:t xml:space="preserve"> gridded resolution cell (NSOAS processor)</w:t>
            </w:r>
          </w:p>
        </w:tc>
        <w:tc>
          <w:tcPr>
            <w:tcW w:w="1134" w:type="dxa"/>
            <w:tcBorders>
              <w:top w:val="single" w:sz="8" w:space="0" w:color="000000"/>
              <w:left w:val="single" w:sz="8" w:space="0" w:color="000000"/>
              <w:bottom w:val="single" w:sz="4" w:space="0" w:color="auto"/>
              <w:right w:val="single" w:sz="8" w:space="0" w:color="000000"/>
            </w:tcBorders>
            <w:shd w:val="clear" w:color="auto" w:fill="C2D69B" w:themeFill="accent3" w:themeFillTint="99"/>
            <w:tcMar>
              <w:top w:w="0" w:type="dxa"/>
              <w:left w:w="108" w:type="dxa"/>
              <w:bottom w:w="0" w:type="dxa"/>
              <w:right w:w="108" w:type="dxa"/>
            </w:tcMar>
            <w:vAlign w:val="center"/>
          </w:tcPr>
          <w:p w14:paraId="0B3F7216" w14:textId="77777777" w:rsidR="00D616FA" w:rsidRDefault="00FF0144">
            <w:pPr>
              <w:pBdr>
                <w:top w:val="none" w:sz="4" w:space="0" w:color="000000"/>
                <w:left w:val="none" w:sz="4" w:space="0" w:color="000000"/>
                <w:bottom w:val="none" w:sz="4" w:space="0" w:color="000000"/>
                <w:right w:val="none" w:sz="4" w:space="0" w:color="000000"/>
              </w:pBdr>
              <w:spacing w:after="120"/>
              <w:jc w:val="both"/>
              <w:rPr>
                <w:rFonts w:ascii="Cambria" w:eastAsia="Cambria" w:hAnsi="Cambria" w:cs="Cambria"/>
                <w:color w:val="000000"/>
                <w:sz w:val="22"/>
                <w:szCs w:val="22"/>
              </w:rPr>
            </w:pPr>
            <w:r>
              <w:rPr>
                <w:rFonts w:ascii="Cambria" w:eastAsia="Cambria" w:hAnsi="Cambria" w:cs="Cambria"/>
                <w:color w:val="000000"/>
                <w:sz w:val="22"/>
                <w:szCs w:val="22"/>
              </w:rPr>
              <w:t>NSOAS</w:t>
            </w:r>
          </w:p>
          <w:p w14:paraId="1C086354" w14:textId="33840D8A" w:rsidR="00D616FA" w:rsidRDefault="00FF0144">
            <w:pPr>
              <w:pBdr>
                <w:top w:val="none" w:sz="4" w:space="0" w:color="000000"/>
                <w:left w:val="none" w:sz="4" w:space="0" w:color="000000"/>
                <w:bottom w:val="none" w:sz="4" w:space="0" w:color="000000"/>
                <w:right w:val="none" w:sz="4" w:space="0" w:color="000000"/>
              </w:pBdr>
              <w:spacing w:after="120"/>
              <w:jc w:val="both"/>
              <w:rPr>
                <w:rFonts w:ascii="Cambria" w:hAnsi="Cambria"/>
                <w:sz w:val="22"/>
                <w:szCs w:val="22"/>
              </w:rPr>
            </w:pPr>
            <w:r>
              <w:rPr>
                <w:rFonts w:ascii="Cambria" w:eastAsia="Cambria" w:hAnsi="Cambria" w:cs="Cambria"/>
                <w:color w:val="000000"/>
                <w:sz w:val="22"/>
                <w:szCs w:val="22"/>
              </w:rPr>
              <w:t>and AVISO+</w:t>
            </w:r>
          </w:p>
        </w:tc>
        <w:tc>
          <w:tcPr>
            <w:tcW w:w="3257" w:type="dxa"/>
            <w:tcBorders>
              <w:top w:val="single" w:sz="8" w:space="0" w:color="000000"/>
              <w:left w:val="single" w:sz="8" w:space="0" w:color="000000"/>
              <w:bottom w:val="single" w:sz="4" w:space="0" w:color="auto"/>
              <w:right w:val="single" w:sz="8" w:space="0" w:color="000000"/>
            </w:tcBorders>
            <w:shd w:val="clear" w:color="auto" w:fill="C2D69B" w:themeFill="accent3" w:themeFillTint="99"/>
            <w:tcMar>
              <w:top w:w="0" w:type="dxa"/>
              <w:left w:w="108" w:type="dxa"/>
              <w:bottom w:w="0" w:type="dxa"/>
              <w:right w:w="108" w:type="dxa"/>
            </w:tcMar>
          </w:tcPr>
          <w:p w14:paraId="711CB568" w14:textId="25E6B7B7" w:rsidR="00D616FA" w:rsidRDefault="00FF0144">
            <w:pPr>
              <w:pBdr>
                <w:top w:val="none" w:sz="4" w:space="0" w:color="000000"/>
                <w:left w:val="none" w:sz="4" w:space="0" w:color="000000"/>
                <w:bottom w:val="none" w:sz="4" w:space="0" w:color="000000"/>
                <w:right w:val="none" w:sz="4" w:space="0" w:color="000000"/>
              </w:pBdr>
              <w:spacing w:before="288" w:after="144"/>
              <w:jc w:val="both"/>
            </w:pPr>
            <w:r w:rsidRPr="00B366B1">
              <w:rPr>
                <w:rFonts w:ascii="Cambria" w:eastAsia="Cambria" w:hAnsi="Cambria" w:cs="Cambria"/>
                <w:color w:val="000000"/>
                <w:sz w:val="22"/>
              </w:rPr>
              <w:t>http://osdds.nsoas.org.cn</w:t>
            </w:r>
          </w:p>
        </w:tc>
      </w:tr>
      <w:tr w:rsidR="00D616FA" w14:paraId="762542C5" w14:textId="77777777">
        <w:trPr>
          <w:trHeight w:val="1212"/>
        </w:trPr>
        <w:tc>
          <w:tcPr>
            <w:tcW w:w="1833" w:type="dxa"/>
            <w:tcBorders>
              <w:top w:val="single" w:sz="4" w:space="0" w:color="auto"/>
              <w:left w:val="single" w:sz="4" w:space="0" w:color="auto"/>
              <w:bottom w:val="single" w:sz="4" w:space="0" w:color="auto"/>
              <w:right w:val="single" w:sz="4" w:space="0" w:color="auto"/>
            </w:tcBorders>
            <w:shd w:val="clear" w:color="auto" w:fill="E5B8B7" w:themeFill="accent2" w:themeFillTint="66"/>
          </w:tcPr>
          <w:p w14:paraId="3D0C283F" w14:textId="77777777" w:rsidR="00D616FA" w:rsidRPr="00B366B1" w:rsidRDefault="00D616FA">
            <w:pPr>
              <w:rPr>
                <w:rFonts w:ascii="Cambria" w:hAnsi="Cambria"/>
                <w:b/>
                <w:sz w:val="22"/>
                <w:szCs w:val="22"/>
              </w:rPr>
            </w:pPr>
          </w:p>
          <w:p w14:paraId="1670C265" w14:textId="77777777" w:rsidR="00D616FA" w:rsidRPr="00B366B1" w:rsidRDefault="00D616FA">
            <w:pPr>
              <w:rPr>
                <w:rFonts w:ascii="Cambria" w:hAnsi="Cambria"/>
                <w:b/>
                <w:bCs/>
                <w:sz w:val="22"/>
                <w:szCs w:val="22"/>
              </w:rPr>
            </w:pPr>
          </w:p>
          <w:p w14:paraId="7EDE576F" w14:textId="77777777" w:rsidR="00D616FA" w:rsidRPr="00B366B1" w:rsidRDefault="00D616FA">
            <w:pPr>
              <w:rPr>
                <w:rFonts w:ascii="Cambria" w:hAnsi="Cambria"/>
                <w:b/>
                <w:bCs/>
                <w:sz w:val="22"/>
                <w:szCs w:val="22"/>
              </w:rPr>
            </w:pPr>
          </w:p>
          <w:p w14:paraId="32CD26C0" w14:textId="77777777" w:rsidR="00D616FA" w:rsidRDefault="00FF0144">
            <w:pPr>
              <w:rPr>
                <w:rFonts w:ascii="Cambria" w:hAnsi="Cambria"/>
                <w:b/>
                <w:bCs/>
                <w:i/>
                <w:iCs/>
                <w:sz w:val="22"/>
                <w:szCs w:val="22"/>
                <w:lang w:val="en-US"/>
              </w:rPr>
            </w:pPr>
            <w:r>
              <w:rPr>
                <w:rFonts w:ascii="Cambria" w:hAnsi="Cambria"/>
                <w:b/>
                <w:bCs/>
                <w:i/>
                <w:iCs/>
                <w:sz w:val="22"/>
                <w:szCs w:val="22"/>
                <w:lang w:val="en-US"/>
              </w:rPr>
              <w:t>SCAT products with Collocated SWIM</w:t>
            </w:r>
          </w:p>
        </w:tc>
        <w:tc>
          <w:tcPr>
            <w:tcW w:w="1569" w:type="dxa"/>
            <w:tcBorders>
              <w:top w:val="single" w:sz="4" w:space="0" w:color="auto"/>
              <w:left w:val="single" w:sz="4" w:space="0" w:color="auto"/>
              <w:bottom w:val="single" w:sz="4" w:space="0" w:color="auto"/>
              <w:right w:val="single" w:sz="4" w:space="0" w:color="auto"/>
            </w:tcBorders>
            <w:shd w:val="clear" w:color="auto" w:fill="C2D69B" w:themeFill="accent3" w:themeFillTint="99"/>
            <w:tcMar>
              <w:top w:w="0" w:type="dxa"/>
              <w:left w:w="108" w:type="dxa"/>
              <w:bottom w:w="0" w:type="dxa"/>
              <w:right w:w="108" w:type="dxa"/>
            </w:tcMar>
            <w:vAlign w:val="center"/>
          </w:tcPr>
          <w:p w14:paraId="03545D1C" w14:textId="77777777" w:rsidR="00D616FA" w:rsidRDefault="00FF0144">
            <w:pPr>
              <w:pBdr>
                <w:top w:val="none" w:sz="4" w:space="0" w:color="000000"/>
                <w:left w:val="none" w:sz="4" w:space="0" w:color="000000"/>
                <w:bottom w:val="none" w:sz="4" w:space="0" w:color="000000"/>
                <w:right w:val="none" w:sz="4" w:space="0" w:color="000000"/>
              </w:pBdr>
              <w:spacing w:after="120"/>
              <w:jc w:val="both"/>
              <w:rPr>
                <w:rFonts w:ascii="Cambria" w:eastAsia="Cambria" w:hAnsi="Cambria" w:cs="Cambria"/>
                <w:color w:val="000000"/>
                <w:sz w:val="22"/>
                <w:szCs w:val="22"/>
              </w:rPr>
            </w:pPr>
            <w:r>
              <w:rPr>
                <w:rFonts w:ascii="Cambria" w:eastAsia="Cambria" w:hAnsi="Cambria" w:cs="Cambria"/>
                <w:color w:val="000000"/>
                <w:sz w:val="22"/>
                <w:szCs w:val="22"/>
              </w:rPr>
              <w:t>Non Time Critical</w:t>
            </w:r>
            <w:r>
              <w:rPr>
                <w:rFonts w:ascii="Cambria" w:hAnsi="Cambria"/>
                <w:color w:val="000000"/>
                <w:sz w:val="22"/>
                <w:szCs w:val="22"/>
              </w:rPr>
              <w:t> </w:t>
            </w:r>
          </w:p>
        </w:tc>
        <w:tc>
          <w:tcPr>
            <w:tcW w:w="6803" w:type="dxa"/>
            <w:tcBorders>
              <w:top w:val="single" w:sz="4" w:space="0" w:color="auto"/>
              <w:left w:val="single" w:sz="4" w:space="0" w:color="auto"/>
              <w:bottom w:val="single" w:sz="4" w:space="0" w:color="auto"/>
              <w:right w:val="single" w:sz="4" w:space="0" w:color="auto"/>
            </w:tcBorders>
            <w:shd w:val="clear" w:color="auto" w:fill="C2D69B" w:themeFill="accent3" w:themeFillTint="99"/>
            <w:tcMar>
              <w:top w:w="0" w:type="dxa"/>
              <w:left w:w="108" w:type="dxa"/>
              <w:bottom w:w="0" w:type="dxa"/>
              <w:right w:w="108" w:type="dxa"/>
            </w:tcMar>
            <w:vAlign w:val="center"/>
          </w:tcPr>
          <w:p w14:paraId="5684A7FA" w14:textId="10993868" w:rsidR="00D616FA" w:rsidRDefault="00FF0144">
            <w:pPr>
              <w:pBdr>
                <w:top w:val="none" w:sz="4" w:space="0" w:color="000000"/>
                <w:left w:val="none" w:sz="4" w:space="0" w:color="000000"/>
                <w:bottom w:val="none" w:sz="4" w:space="0" w:color="000000"/>
                <w:right w:val="none" w:sz="4" w:space="0" w:color="000000"/>
              </w:pBdr>
              <w:spacing w:before="120" w:after="60"/>
              <w:ind w:firstLine="28"/>
              <w:jc w:val="both"/>
              <w:rPr>
                <w:rFonts w:ascii="Cambria" w:eastAsia="Cambria" w:hAnsi="Cambria" w:cs="Cambria"/>
                <w:color w:val="000000"/>
                <w:sz w:val="22"/>
                <w:szCs w:val="22"/>
                <w:lang w:val="en-US"/>
              </w:rPr>
            </w:pPr>
            <w:r>
              <w:rPr>
                <w:rFonts w:ascii="Cambria" w:eastAsia="Cambria" w:hAnsi="Cambria" w:cs="Cambria"/>
                <w:color w:val="000000"/>
                <w:sz w:val="22"/>
                <w:szCs w:val="22"/>
                <w:lang w:val="en-US"/>
              </w:rPr>
              <w:t>SWISCA_L2S: synergy product between SWIM and SCAT collocat</w:t>
            </w:r>
            <w:r>
              <w:rPr>
                <w:rFonts w:ascii="Cambria" w:eastAsia="Cambria" w:hAnsi="Cambria" w:cs="Cambria"/>
                <w:color w:val="000000"/>
                <w:sz w:val="22"/>
                <w:szCs w:val="22"/>
                <w:lang w:val="en-US"/>
              </w:rPr>
              <w:t>ed</w:t>
            </w:r>
            <w:r>
              <w:rPr>
                <w:rFonts w:ascii="Cambria" w:eastAsia="Cambria" w:hAnsi="Cambria" w:cs="Cambria"/>
                <w:color w:val="000000"/>
                <w:sz w:val="22"/>
                <w:szCs w:val="22"/>
                <w:lang w:val="en-US"/>
              </w:rPr>
              <w:t xml:space="preserve"> sigma0 </w:t>
            </w:r>
            <w:r>
              <w:rPr>
                <w:rFonts w:ascii="Cambria" w:eastAsia="Cambria" w:hAnsi="Cambria" w:cs="Cambria"/>
                <w:color w:val="000000"/>
                <w:sz w:val="22"/>
                <w:szCs w:val="22"/>
                <w:lang w:val="en-US"/>
              </w:rPr>
              <w:t>measurements of both instruments over SCAT geometry, with multiple auxiliary fields.</w:t>
            </w:r>
          </w:p>
          <w:p w14:paraId="3A2D137D" w14:textId="77777777" w:rsidR="00D616FA" w:rsidRDefault="00D616FA">
            <w:pPr>
              <w:rPr>
                <w:rFonts w:ascii="Cambria" w:hAnsi="Cambria"/>
                <w:sz w:val="22"/>
                <w:szCs w:val="22"/>
                <w:lang w:val="en-US"/>
              </w:rPr>
            </w:pPr>
          </w:p>
        </w:tc>
        <w:tc>
          <w:tcPr>
            <w:tcW w:w="1134" w:type="dxa"/>
            <w:tcBorders>
              <w:top w:val="single" w:sz="4" w:space="0" w:color="auto"/>
              <w:left w:val="single" w:sz="4" w:space="0" w:color="auto"/>
              <w:bottom w:val="single" w:sz="4" w:space="0" w:color="auto"/>
              <w:right w:val="single" w:sz="4" w:space="0" w:color="auto"/>
            </w:tcBorders>
            <w:shd w:val="clear" w:color="auto" w:fill="C2D69B" w:themeFill="accent3" w:themeFillTint="99"/>
            <w:tcMar>
              <w:top w:w="0" w:type="dxa"/>
              <w:left w:w="108" w:type="dxa"/>
              <w:bottom w:w="0" w:type="dxa"/>
              <w:right w:w="108" w:type="dxa"/>
            </w:tcMar>
            <w:vAlign w:val="center"/>
          </w:tcPr>
          <w:p w14:paraId="6E5181F1" w14:textId="77777777" w:rsidR="00D616FA" w:rsidRDefault="00FF0144">
            <w:pPr>
              <w:pBdr>
                <w:top w:val="none" w:sz="4" w:space="0" w:color="000000"/>
                <w:left w:val="none" w:sz="4" w:space="0" w:color="000000"/>
                <w:bottom w:val="none" w:sz="4" w:space="0" w:color="000000"/>
                <w:right w:val="none" w:sz="4" w:space="0" w:color="000000"/>
              </w:pBdr>
              <w:spacing w:after="120"/>
              <w:jc w:val="both"/>
              <w:rPr>
                <w:rFonts w:ascii="Cambria" w:eastAsia="Cambria" w:hAnsi="Cambria" w:cs="Cambria"/>
                <w:color w:val="000000"/>
                <w:sz w:val="22"/>
                <w:szCs w:val="22"/>
              </w:rPr>
            </w:pPr>
            <w:r>
              <w:rPr>
                <w:rFonts w:ascii="Cambria" w:eastAsia="Cambria" w:hAnsi="Cambria" w:cs="Cambria"/>
                <w:color w:val="000000"/>
                <w:sz w:val="22"/>
                <w:szCs w:val="22"/>
              </w:rPr>
              <w:t>CERSAT</w:t>
            </w:r>
          </w:p>
        </w:tc>
        <w:tc>
          <w:tcPr>
            <w:tcW w:w="3257" w:type="dxa"/>
            <w:tcBorders>
              <w:top w:val="single" w:sz="4" w:space="0" w:color="auto"/>
              <w:left w:val="single" w:sz="4" w:space="0" w:color="auto"/>
              <w:bottom w:val="single" w:sz="4" w:space="0" w:color="auto"/>
              <w:right w:val="single" w:sz="4" w:space="0" w:color="auto"/>
            </w:tcBorders>
            <w:shd w:val="clear" w:color="auto" w:fill="C2D69B" w:themeFill="accent3" w:themeFillTint="99"/>
            <w:tcMar>
              <w:top w:w="0" w:type="dxa"/>
              <w:left w:w="108" w:type="dxa"/>
              <w:bottom w:w="0" w:type="dxa"/>
              <w:right w:w="108" w:type="dxa"/>
            </w:tcMar>
          </w:tcPr>
          <w:p w14:paraId="47F2EB18" w14:textId="77777777" w:rsidR="00D616FA" w:rsidRDefault="00D616FA">
            <w:pPr>
              <w:pBdr>
                <w:top w:val="none" w:sz="4" w:space="0" w:color="000000"/>
                <w:left w:val="none" w:sz="4" w:space="0" w:color="000000"/>
                <w:bottom w:val="none" w:sz="4" w:space="0" w:color="000000"/>
                <w:right w:val="none" w:sz="4" w:space="0" w:color="000000"/>
              </w:pBdr>
              <w:spacing w:before="288" w:after="144"/>
              <w:jc w:val="both"/>
              <w:rPr>
                <w:lang w:val="en-US"/>
              </w:rPr>
            </w:pPr>
          </w:p>
          <w:p w14:paraId="4D31CAF7" w14:textId="77777777" w:rsidR="00D616FA" w:rsidRDefault="00FF0144">
            <w:pPr>
              <w:pBdr>
                <w:top w:val="none" w:sz="4" w:space="0" w:color="000000"/>
                <w:left w:val="none" w:sz="4" w:space="0" w:color="000000"/>
                <w:bottom w:val="none" w:sz="4" w:space="0" w:color="000000"/>
                <w:right w:val="none" w:sz="4" w:space="0" w:color="000000"/>
              </w:pBdr>
              <w:spacing w:before="288" w:after="144"/>
              <w:jc w:val="both"/>
              <w:rPr>
                <w:rFonts w:ascii="Cambria" w:hAnsi="Cambria"/>
                <w:color w:val="000000"/>
                <w:sz w:val="22"/>
                <w:szCs w:val="22"/>
                <w:lang w:val="en-US"/>
              </w:rPr>
            </w:pPr>
            <w:r>
              <w:rPr>
                <w:lang w:val="en-US"/>
              </w:rPr>
              <w:t>/projects/iwwoc/swisca_l2s___</w:t>
            </w:r>
          </w:p>
          <w:p w14:paraId="0A443801" w14:textId="77777777" w:rsidR="00D616FA" w:rsidRDefault="00D616FA">
            <w:pPr>
              <w:spacing w:before="288" w:after="144"/>
              <w:rPr>
                <w:lang w:val="en-US"/>
              </w:rPr>
            </w:pPr>
          </w:p>
        </w:tc>
      </w:tr>
    </w:tbl>
    <w:p w14:paraId="0E7F798E" w14:textId="77777777" w:rsidR="00D616FA" w:rsidRDefault="00D616FA">
      <w:pPr>
        <w:pStyle w:val="SPIEbodytext"/>
        <w:rPr>
          <w:u w:val="single"/>
        </w:rPr>
        <w:sectPr w:rsidR="00D616FA">
          <w:pgSz w:w="16840" w:h="11900" w:orient="landscape"/>
          <w:pgMar w:top="1417" w:right="1417" w:bottom="1417" w:left="1417" w:header="709" w:footer="709" w:gutter="0"/>
          <w:cols w:space="720"/>
          <w:docGrid w:linePitch="360"/>
        </w:sectPr>
      </w:pPr>
    </w:p>
    <w:p w14:paraId="4B66E4F9" w14:textId="77777777" w:rsidR="00D616FA" w:rsidRDefault="00D616FA">
      <w:pPr>
        <w:pStyle w:val="SPIEbodytext"/>
        <w:rPr>
          <w:u w:val="single"/>
        </w:rPr>
      </w:pPr>
    </w:p>
    <w:p w14:paraId="456AFAA0" w14:textId="77777777" w:rsidR="00D616FA" w:rsidRDefault="00D616FA">
      <w:pPr>
        <w:pStyle w:val="SPIEbodytext"/>
        <w:rPr>
          <w:u w:val="single"/>
        </w:rPr>
      </w:pPr>
    </w:p>
    <w:p w14:paraId="341DA19F" w14:textId="77777777" w:rsidR="00D616FA" w:rsidRDefault="00FF0144">
      <w:pPr>
        <w:pStyle w:val="SPIEbodytext"/>
        <w:rPr>
          <w:b/>
          <w:bCs/>
          <w:i/>
          <w:iCs/>
          <w:sz w:val="24"/>
          <w:szCs w:val="24"/>
        </w:rPr>
      </w:pPr>
      <w:r>
        <w:rPr>
          <w:b/>
          <w:bCs/>
          <w:i/>
          <w:iCs/>
          <w:sz w:val="24"/>
          <w:szCs w:val="24"/>
        </w:rPr>
        <w:t>4.2 Data provisioning</w:t>
      </w:r>
    </w:p>
    <w:p w14:paraId="6FCE0DE7" w14:textId="77777777" w:rsidR="00D616FA" w:rsidRDefault="00D616FA">
      <w:pPr>
        <w:pStyle w:val="SPIEbodytext"/>
        <w:rPr>
          <w:rFonts w:ascii="Cambria" w:hAnsi="Cambria"/>
          <w:sz w:val="23"/>
          <w:szCs w:val="23"/>
        </w:rPr>
      </w:pPr>
    </w:p>
    <w:p w14:paraId="4EF83926" w14:textId="77777777" w:rsidR="00D616FA" w:rsidRDefault="00FF0144">
      <w:pPr>
        <w:pStyle w:val="SPIEbodytext"/>
        <w:rPr>
          <w:rFonts w:ascii="Cambria" w:hAnsi="Cambria"/>
          <w:sz w:val="23"/>
          <w:szCs w:val="23"/>
        </w:rPr>
      </w:pPr>
      <w:r>
        <w:rPr>
          <w:rFonts w:ascii="Cambria" w:hAnsi="Cambria"/>
          <w:sz w:val="23"/>
          <w:szCs w:val="23"/>
        </w:rPr>
        <w:t>The distribution modalities are:</w:t>
      </w:r>
    </w:p>
    <w:p w14:paraId="23B545BE" w14:textId="77777777" w:rsidR="00D616FA" w:rsidRDefault="00FF0144">
      <w:pPr>
        <w:pStyle w:val="SPIEbodytext"/>
        <w:numPr>
          <w:ilvl w:val="0"/>
          <w:numId w:val="22"/>
        </w:numPr>
        <w:rPr>
          <w:rFonts w:ascii="Cambria" w:hAnsi="Cambria"/>
          <w:sz w:val="23"/>
          <w:szCs w:val="23"/>
        </w:rPr>
      </w:pPr>
      <w:r>
        <w:rPr>
          <w:rFonts w:ascii="Cambria" w:hAnsi="Cambria"/>
          <w:sz w:val="23"/>
          <w:szCs w:val="23"/>
        </w:rPr>
        <w:t xml:space="preserve">From the AVISO+ portal: </w:t>
      </w:r>
      <w:hyperlink r:id="rId21" w:tooltip="https://www.aviso.altimetry.fr/en/missions/current-missions/cfosat/access-to-data.html" w:history="1">
        <w:r>
          <w:rPr>
            <w:rStyle w:val="Lienhypertexte"/>
            <w:rFonts w:ascii="Cambria" w:hAnsi="Cambria"/>
            <w:sz w:val="23"/>
            <w:szCs w:val="23"/>
          </w:rPr>
          <w:t>https://www.aviso.altimetry.fr/en/missions/current-missions/cfo</w:t>
        </w:r>
        <w:r>
          <w:rPr>
            <w:rStyle w:val="Lienhypertexte"/>
            <w:rFonts w:ascii="Cambria" w:hAnsi="Cambria"/>
            <w:sz w:val="23"/>
            <w:szCs w:val="23"/>
          </w:rPr>
          <w:t>sat/access-to-data.html</w:t>
        </w:r>
      </w:hyperlink>
      <w:r>
        <w:rPr>
          <w:rFonts w:ascii="Cambria" w:hAnsi="Cambria"/>
          <w:sz w:val="23"/>
          <w:szCs w:val="23"/>
        </w:rPr>
        <w:t xml:space="preserve"> : </w:t>
      </w:r>
    </w:p>
    <w:p w14:paraId="7C4142D1" w14:textId="77777777" w:rsidR="00D616FA" w:rsidRDefault="00FF0144">
      <w:pPr>
        <w:pStyle w:val="SPIEbodytext"/>
        <w:numPr>
          <w:ilvl w:val="0"/>
          <w:numId w:val="20"/>
        </w:numPr>
        <w:rPr>
          <w:rFonts w:ascii="Cambria" w:hAnsi="Cambria"/>
          <w:sz w:val="23"/>
          <w:szCs w:val="23"/>
        </w:rPr>
      </w:pPr>
      <w:r>
        <w:rPr>
          <w:rFonts w:ascii="Cambria" w:hAnsi="Cambria"/>
          <w:sz w:val="23"/>
          <w:szCs w:val="23"/>
        </w:rPr>
        <w:t>on an ftp server for the products in Table 1 mentioned as accessible with ftp;</w:t>
      </w:r>
    </w:p>
    <w:p w14:paraId="6EAD3FFD" w14:textId="77777777" w:rsidR="00D616FA" w:rsidRDefault="00FF0144">
      <w:pPr>
        <w:pStyle w:val="SPIEbodytext"/>
        <w:numPr>
          <w:ilvl w:val="0"/>
          <w:numId w:val="20"/>
        </w:numPr>
        <w:rPr>
          <w:rFonts w:ascii="Cambria" w:hAnsi="Cambria"/>
          <w:sz w:val="23"/>
          <w:szCs w:val="23"/>
        </w:rPr>
      </w:pPr>
      <w:r>
        <w:rPr>
          <w:rFonts w:ascii="Cambria" w:hAnsi="Cambria"/>
          <w:sz w:val="23"/>
          <w:szCs w:val="23"/>
        </w:rPr>
        <w:t xml:space="preserve">through </w:t>
      </w:r>
      <w:r>
        <w:rPr>
          <w:rFonts w:eastAsia="Times New Roman" w:cs="Times New Roman"/>
          <w:sz w:val="23"/>
          <w:szCs w:val="23"/>
        </w:rPr>
        <w:t xml:space="preserve">on demand request from the archive for all SWIM products (except L2P SWH 1Hz and 5Hz Nadir) and all SCAT products.    </w:t>
      </w:r>
    </w:p>
    <w:p w14:paraId="077CB4B1" w14:textId="77777777" w:rsidR="00D616FA" w:rsidRDefault="00D616FA">
      <w:pPr>
        <w:pBdr>
          <w:top w:val="none" w:sz="4" w:space="0" w:color="000000"/>
          <w:left w:val="none" w:sz="4" w:space="0" w:color="000000"/>
          <w:bottom w:val="none" w:sz="4" w:space="0" w:color="000000"/>
          <w:right w:val="none" w:sz="4" w:space="0" w:color="000000"/>
        </w:pBdr>
        <w:rPr>
          <w:color w:val="000000"/>
          <w:sz w:val="23"/>
          <w:szCs w:val="23"/>
          <w:lang w:val="en-US"/>
        </w:rPr>
      </w:pPr>
    </w:p>
    <w:p w14:paraId="562C8D71" w14:textId="77777777" w:rsidR="00D616FA" w:rsidRDefault="00FF0144">
      <w:pPr>
        <w:pStyle w:val="SPIEbodytext"/>
        <w:numPr>
          <w:ilvl w:val="0"/>
          <w:numId w:val="19"/>
        </w:numPr>
        <w:rPr>
          <w:rFonts w:ascii="Cambria" w:hAnsi="Cambria"/>
          <w:sz w:val="23"/>
          <w:szCs w:val="23"/>
        </w:rPr>
      </w:pPr>
      <w:r>
        <w:rPr>
          <w:rFonts w:ascii="Cambria" w:hAnsi="Cambria"/>
          <w:sz w:val="23"/>
          <w:szCs w:val="23"/>
        </w:rPr>
        <w:t>From the Ifremer/</w:t>
      </w:r>
      <w:r>
        <w:rPr>
          <w:rFonts w:ascii="Cambria" w:hAnsi="Cambria"/>
          <w:sz w:val="23"/>
          <w:szCs w:val="23"/>
        </w:rPr>
        <w:t>Cersat portal: without registration, on an FTP (</w:t>
      </w:r>
      <w:hyperlink w:tooltip="http://%20ftp%20//ftp.ifremer.fr/ifremer/cersat/projects/iwwoc" w:history="1">
        <w:r>
          <w:rPr>
            <w:rStyle w:val="Lienhypertexte"/>
            <w:rFonts w:eastAsia="Times New Roman" w:cs="Times New Roman"/>
            <w:color w:val="0000EE"/>
            <w:sz w:val="23"/>
            <w:szCs w:val="23"/>
          </w:rPr>
          <w:t xml:space="preserve">ftp ://ftp.ifremer.fr/ifremer/cersat/projects/iwwoc </w:t>
        </w:r>
      </w:hyperlink>
      <w:r>
        <w:rPr>
          <w:rFonts w:ascii="Cambria" w:hAnsi="Cambria"/>
          <w:sz w:val="23"/>
          <w:szCs w:val="23"/>
        </w:rPr>
        <w:t>) or HTTPS (</w:t>
      </w:r>
      <w:hyperlink r:id="rId22" w:tooltip="https://data-cersat.ifremer.fr/projects/iwwoc/" w:history="1">
        <w:r>
          <w:rPr>
            <w:rStyle w:val="Lienhypertexte"/>
            <w:rFonts w:eastAsia="Times New Roman" w:cs="Times New Roman"/>
            <w:color w:val="0000EE"/>
            <w:sz w:val="23"/>
            <w:szCs w:val="23"/>
          </w:rPr>
          <w:t>https://data-cersat.ifremer.fr/projects/iwwoc/</w:t>
        </w:r>
      </w:hyperlink>
      <w:r>
        <w:rPr>
          <w:rFonts w:ascii="Cambria" w:hAnsi="Cambria"/>
          <w:sz w:val="23"/>
          <w:szCs w:val="23"/>
        </w:rPr>
        <w:t>)  server in differed time (delay depending on the kinds of products)</w:t>
      </w:r>
    </w:p>
    <w:p w14:paraId="063B0929" w14:textId="77777777" w:rsidR="00D616FA" w:rsidRDefault="00D616FA">
      <w:pPr>
        <w:pStyle w:val="Corps"/>
        <w:rPr>
          <w:rFonts w:ascii="Times New Roman" w:eastAsia="Times New Roman" w:hAnsi="Times New Roman" w:cs="Times New Roman"/>
          <w:sz w:val="23"/>
          <w:szCs w:val="23"/>
        </w:rPr>
      </w:pPr>
    </w:p>
    <w:p w14:paraId="21DB2CF5" w14:textId="77777777" w:rsidR="00D616FA" w:rsidRDefault="00FF0144">
      <w:pPr>
        <w:pStyle w:val="titre1-DH"/>
        <w:numPr>
          <w:ilvl w:val="0"/>
          <w:numId w:val="14"/>
        </w:numPr>
        <w:rPr>
          <w:rFonts w:ascii="Times New Roman" w:eastAsia="Times New Roman" w:hAnsi="Times New Roman" w:cs="Times New Roman"/>
        </w:rPr>
      </w:pPr>
      <w:r>
        <w:rPr>
          <w:rFonts w:ascii="Times New Roman" w:hAnsi="Times New Roman"/>
        </w:rPr>
        <w:t>Functioning of the Science Team</w:t>
      </w:r>
    </w:p>
    <w:p w14:paraId="70587C48" w14:textId="77777777" w:rsidR="00D616FA" w:rsidRDefault="00D616FA">
      <w:pPr>
        <w:pStyle w:val="Corps"/>
        <w:widowControl w:val="0"/>
        <w:rPr>
          <w:rFonts w:ascii="Times New Roman" w:eastAsia="Times New Roman" w:hAnsi="Times New Roman" w:cs="Times New Roman"/>
          <w:sz w:val="23"/>
          <w:szCs w:val="23"/>
        </w:rPr>
      </w:pPr>
    </w:p>
    <w:p w14:paraId="0DA4C8BA" w14:textId="77777777" w:rsidR="00D616FA" w:rsidRDefault="00FF0144">
      <w:pPr>
        <w:pStyle w:val="Corps"/>
        <w:widowControl w:val="0"/>
        <w:rPr>
          <w:sz w:val="23"/>
          <w:szCs w:val="23"/>
        </w:rPr>
      </w:pPr>
      <w:r>
        <w:rPr>
          <w:sz w:val="23"/>
          <w:szCs w:val="23"/>
        </w:rPr>
        <w:t xml:space="preserve">Each team selected will conduct its research project </w:t>
      </w:r>
      <w:r>
        <w:rPr>
          <w:sz w:val="23"/>
          <w:szCs w:val="23"/>
        </w:rPr>
        <w:t>and will interact with mission management teams from CFOSAT space Agencies. These interactions will take place in particular during CFO-ST meetings that will gather representatives of the teams selected through this call and through the Chinese selection.</w:t>
      </w:r>
    </w:p>
    <w:p w14:paraId="05B530B6" w14:textId="77777777" w:rsidR="00D616FA" w:rsidRDefault="00D616FA">
      <w:pPr>
        <w:pStyle w:val="Corps"/>
        <w:widowControl w:val="0"/>
        <w:rPr>
          <w:rFonts w:ascii="Times New Roman" w:eastAsia="Times New Roman" w:hAnsi="Times New Roman" w:cs="Times New Roman"/>
          <w:sz w:val="23"/>
          <w:szCs w:val="23"/>
        </w:rPr>
      </w:pPr>
    </w:p>
    <w:p w14:paraId="131A5EE2" w14:textId="77777777" w:rsidR="00D616FA" w:rsidRDefault="00FF0144">
      <w:pPr>
        <w:pStyle w:val="Corps"/>
        <w:widowControl w:val="0"/>
        <w:rPr>
          <w:sz w:val="23"/>
          <w:szCs w:val="23"/>
        </w:rPr>
      </w:pPr>
      <w:r>
        <w:rPr>
          <w:sz w:val="23"/>
          <w:szCs w:val="23"/>
        </w:rPr>
        <w:t>During these meetings the status of the mission will be presented, scientific investigators will be invited to present poster or oral contributions and to discuss about results of their research and topics to be addressed to provide advisory to the CFOSAT</w:t>
      </w:r>
      <w:r>
        <w:rPr>
          <w:sz w:val="23"/>
          <w:szCs w:val="23"/>
        </w:rPr>
        <w:t xml:space="preserve"> project teams.</w:t>
      </w:r>
    </w:p>
    <w:p w14:paraId="75B6B062" w14:textId="77777777" w:rsidR="00D616FA" w:rsidRDefault="00D616FA">
      <w:pPr>
        <w:pStyle w:val="Corps"/>
        <w:widowControl w:val="0"/>
        <w:rPr>
          <w:sz w:val="23"/>
          <w:szCs w:val="23"/>
        </w:rPr>
      </w:pPr>
    </w:p>
    <w:p w14:paraId="7C9986D9" w14:textId="77777777" w:rsidR="00D616FA" w:rsidRDefault="00D616FA">
      <w:pPr>
        <w:pStyle w:val="Corps"/>
        <w:widowControl w:val="0"/>
        <w:rPr>
          <w:sz w:val="23"/>
          <w:szCs w:val="23"/>
        </w:rPr>
      </w:pPr>
    </w:p>
    <w:p w14:paraId="28D73EBA" w14:textId="77777777" w:rsidR="00D616FA" w:rsidRDefault="00D616FA">
      <w:pPr>
        <w:pStyle w:val="Corps"/>
      </w:pPr>
    </w:p>
    <w:p w14:paraId="648E1DD7" w14:textId="77777777" w:rsidR="00D616FA" w:rsidRDefault="00FF0144">
      <w:pPr>
        <w:pStyle w:val="titre1-DH"/>
        <w:numPr>
          <w:ilvl w:val="0"/>
          <w:numId w:val="14"/>
        </w:numPr>
        <w:rPr>
          <w:rFonts w:ascii="Times New Roman" w:eastAsia="Times New Roman" w:hAnsi="Times New Roman" w:cs="Times New Roman"/>
        </w:rPr>
      </w:pPr>
      <w:r>
        <w:rPr>
          <w:rFonts w:ascii="Times New Roman" w:hAnsi="Times New Roman"/>
        </w:rPr>
        <w:t xml:space="preserve">Proposal requirements </w:t>
      </w:r>
    </w:p>
    <w:p w14:paraId="3B1BAAC1" w14:textId="77777777" w:rsidR="00D616FA" w:rsidRDefault="00D616FA">
      <w:pPr>
        <w:pStyle w:val="Corps"/>
        <w:widowControl w:val="0"/>
        <w:rPr>
          <w:rFonts w:ascii="Times New Roman" w:eastAsia="Times New Roman" w:hAnsi="Times New Roman" w:cs="Times New Roman"/>
          <w:sz w:val="23"/>
          <w:szCs w:val="23"/>
        </w:rPr>
      </w:pPr>
    </w:p>
    <w:p w14:paraId="2F728C4D" w14:textId="77777777" w:rsidR="00D616FA" w:rsidRDefault="00FF0144">
      <w:pPr>
        <w:pStyle w:val="Corps"/>
        <w:widowControl w:val="0"/>
        <w:rPr>
          <w:sz w:val="23"/>
          <w:szCs w:val="23"/>
        </w:rPr>
      </w:pPr>
      <w:r>
        <w:rPr>
          <w:sz w:val="23"/>
          <w:szCs w:val="23"/>
        </w:rPr>
        <w:t>Interested scientific teams must propose projects in relation with the objectives detailed in section 1. If the proposal is a continuation of the work selected for the first Science Team period (2019-2022), a summ</w:t>
      </w:r>
      <w:r>
        <w:rPr>
          <w:sz w:val="23"/>
          <w:szCs w:val="23"/>
        </w:rPr>
        <w:t xml:space="preserve">ary of the results will be presented. </w:t>
      </w:r>
    </w:p>
    <w:p w14:paraId="587D25CF" w14:textId="77777777" w:rsidR="00D616FA" w:rsidRDefault="00D616FA">
      <w:pPr>
        <w:pStyle w:val="Corps"/>
        <w:widowControl w:val="0"/>
        <w:pBdr>
          <w:top w:val="none" w:sz="0" w:space="0" w:color="000000"/>
          <w:left w:val="none" w:sz="0" w:space="0" w:color="000000"/>
          <w:bottom w:val="none" w:sz="0" w:space="0" w:color="000000"/>
          <w:right w:val="none" w:sz="0" w:space="0" w:color="000000"/>
          <w:between w:val="none" w:sz="0" w:space="0" w:color="000000"/>
        </w:pBdr>
        <w:rPr>
          <w:sz w:val="23"/>
          <w:szCs w:val="23"/>
        </w:rPr>
      </w:pPr>
    </w:p>
    <w:p w14:paraId="54206D1C" w14:textId="77777777" w:rsidR="00D616FA" w:rsidRDefault="00FF0144">
      <w:pPr>
        <w:pStyle w:val="Corps"/>
        <w:widowControl w:val="0"/>
        <w:pBdr>
          <w:top w:val="none" w:sz="0" w:space="0" w:color="000000"/>
          <w:left w:val="none" w:sz="0" w:space="0" w:color="000000"/>
          <w:bottom w:val="none" w:sz="0" w:space="0" w:color="000000"/>
          <w:right w:val="none" w:sz="0" w:space="0" w:color="000000"/>
          <w:between w:val="none" w:sz="0" w:space="0" w:color="000000"/>
        </w:pBdr>
        <w:rPr>
          <w:sz w:val="23"/>
          <w:szCs w:val="23"/>
        </w:rPr>
      </w:pPr>
      <w:r>
        <w:rPr>
          <w:sz w:val="23"/>
          <w:szCs w:val="23"/>
        </w:rPr>
        <w:t>They must detail the experience and qualification of the Principal and Co Investigators in their related field. The description of work should cover a period of up to four-years.</w:t>
      </w:r>
    </w:p>
    <w:p w14:paraId="7B06AF1F" w14:textId="77777777" w:rsidR="00D616FA" w:rsidRDefault="00D616FA">
      <w:pPr>
        <w:pStyle w:val="Corps"/>
        <w:widowControl w:val="0"/>
        <w:rPr>
          <w:rFonts w:eastAsia="Times New Roman" w:cs="Times New Roman"/>
          <w:sz w:val="23"/>
          <w:szCs w:val="23"/>
        </w:rPr>
      </w:pPr>
    </w:p>
    <w:p w14:paraId="4A79444D" w14:textId="77777777" w:rsidR="00D616FA" w:rsidRDefault="00FF0144">
      <w:pPr>
        <w:pStyle w:val="Corps"/>
        <w:spacing w:line="280" w:lineRule="exact"/>
        <w:rPr>
          <w:sz w:val="23"/>
          <w:szCs w:val="23"/>
        </w:rPr>
      </w:pPr>
      <w:r>
        <w:rPr>
          <w:sz w:val="23"/>
          <w:szCs w:val="23"/>
        </w:rPr>
        <w:t>The main expected outcomes of the proposed work should be described (algorithm and/or product assessment, new product definition, scientific publications, use of data for science and applications, ...).</w:t>
      </w:r>
    </w:p>
    <w:p w14:paraId="293E2A8C" w14:textId="77777777" w:rsidR="00D616FA" w:rsidRDefault="00D616FA">
      <w:pPr>
        <w:pStyle w:val="Corps"/>
        <w:widowControl w:val="0"/>
        <w:rPr>
          <w:rFonts w:eastAsia="Times New Roman" w:cs="Times New Roman"/>
          <w:sz w:val="23"/>
          <w:szCs w:val="23"/>
        </w:rPr>
      </w:pPr>
    </w:p>
    <w:p w14:paraId="50F2F7E7" w14:textId="77777777" w:rsidR="00D616FA" w:rsidRDefault="00FF0144">
      <w:pPr>
        <w:pStyle w:val="Corps"/>
        <w:widowControl w:val="0"/>
        <w:outlineLvl w:val="0"/>
        <w:rPr>
          <w:sz w:val="23"/>
          <w:szCs w:val="23"/>
        </w:rPr>
      </w:pPr>
      <w:r>
        <w:rPr>
          <w:sz w:val="23"/>
          <w:szCs w:val="23"/>
        </w:rPr>
        <w:t>Each proposal should follow the guidelines indicated in Appendix 1.</w:t>
      </w:r>
    </w:p>
    <w:p w14:paraId="141D37DB" w14:textId="77777777" w:rsidR="00D616FA" w:rsidRDefault="00D616FA">
      <w:pPr>
        <w:pStyle w:val="Corps"/>
        <w:widowControl w:val="0"/>
        <w:rPr>
          <w:rFonts w:eastAsia="Times New Roman" w:cs="Times New Roman"/>
          <w:sz w:val="23"/>
          <w:szCs w:val="23"/>
        </w:rPr>
      </w:pPr>
    </w:p>
    <w:p w14:paraId="3FF4855B" w14:textId="77777777" w:rsidR="00D616FA" w:rsidRDefault="00FF0144">
      <w:pPr>
        <w:pStyle w:val="Corps"/>
        <w:widowControl w:val="0"/>
        <w:rPr>
          <w:sz w:val="23"/>
          <w:szCs w:val="23"/>
        </w:rPr>
      </w:pPr>
      <w:r>
        <w:rPr>
          <w:sz w:val="23"/>
          <w:szCs w:val="23"/>
        </w:rPr>
        <w:t>Each proposal must be forwarded through the Head of the Institution, with appropriate assurance for providing necessary facilities for carrying out the proposed work.</w:t>
      </w:r>
    </w:p>
    <w:p w14:paraId="22ACC1C3" w14:textId="77777777" w:rsidR="00D616FA" w:rsidRDefault="00D616FA">
      <w:pPr>
        <w:pStyle w:val="Corps"/>
        <w:widowControl w:val="0"/>
        <w:rPr>
          <w:sz w:val="23"/>
          <w:szCs w:val="23"/>
        </w:rPr>
      </w:pPr>
    </w:p>
    <w:p w14:paraId="5892172D" w14:textId="77777777" w:rsidR="00D616FA" w:rsidRDefault="00FF0144">
      <w:pPr>
        <w:pStyle w:val="Corps"/>
        <w:widowControl w:val="0"/>
        <w:rPr>
          <w:sz w:val="23"/>
          <w:szCs w:val="23"/>
        </w:rPr>
      </w:pPr>
      <w:r>
        <w:rPr>
          <w:sz w:val="23"/>
          <w:szCs w:val="23"/>
        </w:rPr>
        <w:t xml:space="preserve">Final selection to </w:t>
      </w:r>
      <w:r>
        <w:rPr>
          <w:sz w:val="23"/>
          <w:szCs w:val="23"/>
        </w:rPr>
        <w:t>join the CFO-ST will require that an adequate support be obtained by these teams.</w:t>
      </w:r>
    </w:p>
    <w:p w14:paraId="7790022B" w14:textId="77777777" w:rsidR="00D616FA" w:rsidRDefault="00D616FA">
      <w:pPr>
        <w:pStyle w:val="Corps"/>
        <w:widowControl w:val="0"/>
        <w:rPr>
          <w:rFonts w:eastAsia="Times New Roman" w:cs="Times New Roman"/>
        </w:rPr>
      </w:pPr>
    </w:p>
    <w:p w14:paraId="6AB0303E" w14:textId="77777777" w:rsidR="00D616FA" w:rsidRDefault="00D616FA">
      <w:pPr>
        <w:pStyle w:val="Corps"/>
        <w:widowControl w:val="0"/>
        <w:rPr>
          <w:rFonts w:ascii="Times New Roman" w:eastAsia="Times New Roman" w:hAnsi="Times New Roman" w:cs="Times New Roman"/>
          <w:sz w:val="23"/>
          <w:szCs w:val="23"/>
        </w:rPr>
      </w:pPr>
    </w:p>
    <w:p w14:paraId="0437A7D9" w14:textId="77777777" w:rsidR="00D616FA" w:rsidRDefault="00FF0144">
      <w:pPr>
        <w:pStyle w:val="titre1-DH"/>
        <w:numPr>
          <w:ilvl w:val="0"/>
          <w:numId w:val="14"/>
        </w:numPr>
        <w:rPr>
          <w:rFonts w:ascii="Times New Roman" w:eastAsia="Times New Roman" w:hAnsi="Times New Roman" w:cs="Times New Roman"/>
        </w:rPr>
      </w:pPr>
      <w:r>
        <w:rPr>
          <w:rFonts w:ascii="Times New Roman" w:hAnsi="Times New Roman"/>
        </w:rPr>
        <w:t>Proposal selection</w:t>
      </w:r>
    </w:p>
    <w:p w14:paraId="662EE3D5" w14:textId="77777777" w:rsidR="00D616FA" w:rsidRDefault="00D616FA">
      <w:pPr>
        <w:pStyle w:val="titre1-DH"/>
        <w:ind w:left="720" w:hanging="360"/>
        <w:rPr>
          <w:rFonts w:ascii="Times New Roman" w:eastAsia="Times New Roman" w:hAnsi="Times New Roman" w:cs="Times New Roman"/>
        </w:rPr>
      </w:pPr>
    </w:p>
    <w:p w14:paraId="2FE73E78" w14:textId="77777777" w:rsidR="00D616FA" w:rsidRDefault="00FF0144">
      <w:pPr>
        <w:pStyle w:val="Corps"/>
        <w:widowControl w:val="0"/>
        <w:rPr>
          <w:sz w:val="23"/>
          <w:szCs w:val="23"/>
        </w:rPr>
      </w:pPr>
      <w:r>
        <w:rPr>
          <w:sz w:val="23"/>
          <w:szCs w:val="23"/>
        </w:rPr>
        <w:t>For European proposals, evaluation will be organized by CNES which will rely on the scientific committee TOSCA to conduct the evaluation and propose the</w:t>
      </w:r>
      <w:r>
        <w:rPr>
          <w:sz w:val="23"/>
          <w:szCs w:val="23"/>
        </w:rPr>
        <w:t xml:space="preserve"> selection. Coordination between France and Chinese partners will be setup for the selection of non-European proposals.</w:t>
      </w:r>
    </w:p>
    <w:p w14:paraId="55543E23" w14:textId="77777777" w:rsidR="00D616FA" w:rsidRDefault="00D616FA">
      <w:pPr>
        <w:pStyle w:val="Corps"/>
        <w:widowControl w:val="0"/>
        <w:rPr>
          <w:rFonts w:ascii="Times New Roman" w:eastAsia="Times New Roman" w:hAnsi="Times New Roman" w:cs="Times New Roman"/>
          <w:sz w:val="23"/>
          <w:szCs w:val="23"/>
        </w:rPr>
      </w:pPr>
    </w:p>
    <w:p w14:paraId="1BE09591" w14:textId="77777777" w:rsidR="00D616FA" w:rsidRDefault="00FF0144">
      <w:pPr>
        <w:pStyle w:val="Corps"/>
        <w:widowControl w:val="0"/>
        <w:rPr>
          <w:sz w:val="23"/>
          <w:szCs w:val="23"/>
        </w:rPr>
      </w:pPr>
      <w:r>
        <w:rPr>
          <w:sz w:val="23"/>
          <w:szCs w:val="23"/>
        </w:rPr>
        <w:t xml:space="preserve">The PIs will be selected for an anticipated period of four years.  A new announcement of opportunity may be organized before or at the </w:t>
      </w:r>
      <w:r>
        <w:rPr>
          <w:sz w:val="23"/>
          <w:szCs w:val="23"/>
        </w:rPr>
        <w:t>end of this period to extend the work of this selected team.</w:t>
      </w:r>
    </w:p>
    <w:p w14:paraId="11D68EC8" w14:textId="77777777" w:rsidR="00D616FA" w:rsidRDefault="00D616FA">
      <w:pPr>
        <w:pStyle w:val="Corps"/>
        <w:widowControl w:val="0"/>
        <w:rPr>
          <w:rFonts w:ascii="Times New Roman" w:eastAsia="Times New Roman" w:hAnsi="Times New Roman" w:cs="Times New Roman"/>
          <w:sz w:val="23"/>
          <w:szCs w:val="23"/>
        </w:rPr>
      </w:pPr>
    </w:p>
    <w:p w14:paraId="6F303D7C" w14:textId="77777777" w:rsidR="00D616FA" w:rsidRDefault="00FF0144">
      <w:pPr>
        <w:pStyle w:val="Corps"/>
        <w:widowControl w:val="0"/>
        <w:rPr>
          <w:sz w:val="23"/>
          <w:szCs w:val="23"/>
        </w:rPr>
      </w:pPr>
      <w:r>
        <w:rPr>
          <w:sz w:val="23"/>
          <w:szCs w:val="23"/>
        </w:rPr>
        <w:t xml:space="preserve">CNES seek to maximize the scientific output of the CFOSAT-ST through a strong partnership with international investigators and agencies. CNES also encourages proposals that are coordinated with </w:t>
      </w:r>
      <w:r>
        <w:rPr>
          <w:sz w:val="23"/>
          <w:szCs w:val="23"/>
        </w:rPr>
        <w:t>other related and ongoing international programs (among which the joint program DRAGON of ESA and of the Chinese Ministry of Science and Technology</w:t>
      </w:r>
      <w:r>
        <w:rPr>
          <w:sz w:val="23"/>
          <w:szCs w:val="23"/>
        </w:rPr>
        <w:t>)</w:t>
      </w:r>
      <w:r>
        <w:rPr>
          <w:sz w:val="23"/>
          <w:szCs w:val="23"/>
        </w:rPr>
        <w:t>.</w:t>
      </w:r>
    </w:p>
    <w:p w14:paraId="28B3AC0B" w14:textId="77777777" w:rsidR="00D616FA" w:rsidRDefault="00D616FA">
      <w:pPr>
        <w:pStyle w:val="Corps"/>
        <w:widowControl w:val="0"/>
        <w:rPr>
          <w:sz w:val="23"/>
          <w:szCs w:val="23"/>
        </w:rPr>
      </w:pPr>
    </w:p>
    <w:p w14:paraId="0FDBEE5A" w14:textId="77777777" w:rsidR="00D616FA" w:rsidRDefault="00FF0144">
      <w:pPr>
        <w:pStyle w:val="Corps"/>
        <w:widowControl w:val="0"/>
        <w:rPr>
          <w:sz w:val="23"/>
          <w:szCs w:val="23"/>
        </w:rPr>
      </w:pPr>
      <w:r>
        <w:rPr>
          <w:sz w:val="23"/>
          <w:szCs w:val="23"/>
        </w:rPr>
        <w:t>For non-French and non-Chinese proposals, proposers will have to seek and to secure appropriate sources o</w:t>
      </w:r>
      <w:r>
        <w:rPr>
          <w:sz w:val="23"/>
          <w:szCs w:val="23"/>
        </w:rPr>
        <w:t xml:space="preserve">f funding from appropriate national, European or international authorities. It is essential for proposers to document the funding sources required to enable their proposed CFOSAT-ST investigations. </w:t>
      </w:r>
    </w:p>
    <w:p w14:paraId="0353A9B2" w14:textId="77777777" w:rsidR="00D616FA" w:rsidRDefault="00D616FA">
      <w:pPr>
        <w:pStyle w:val="Corps"/>
        <w:widowControl w:val="0"/>
        <w:rPr>
          <w:rFonts w:ascii="Times New Roman" w:eastAsia="Times New Roman" w:hAnsi="Times New Roman" w:cs="Times New Roman"/>
          <w:sz w:val="23"/>
          <w:szCs w:val="23"/>
        </w:rPr>
      </w:pPr>
    </w:p>
    <w:p w14:paraId="3BA1D194" w14:textId="77777777" w:rsidR="00D616FA" w:rsidRDefault="00D616FA">
      <w:pPr>
        <w:pStyle w:val="Corps"/>
        <w:widowControl w:val="0"/>
        <w:rPr>
          <w:sz w:val="23"/>
          <w:szCs w:val="23"/>
        </w:rPr>
      </w:pPr>
    </w:p>
    <w:p w14:paraId="49F1F249" w14:textId="77777777" w:rsidR="00D616FA" w:rsidRDefault="00D616FA">
      <w:pPr>
        <w:pStyle w:val="Corps"/>
        <w:widowControl w:val="0"/>
        <w:rPr>
          <w:rFonts w:ascii="Times New Roman" w:eastAsia="Times New Roman" w:hAnsi="Times New Roman" w:cs="Times New Roman"/>
          <w:sz w:val="23"/>
          <w:szCs w:val="23"/>
        </w:rPr>
      </w:pPr>
    </w:p>
    <w:p w14:paraId="61E8AAFE" w14:textId="77777777" w:rsidR="00D616FA" w:rsidRDefault="00D616FA">
      <w:pPr>
        <w:pStyle w:val="Corps"/>
        <w:widowControl w:val="0"/>
        <w:rPr>
          <w:rFonts w:ascii="Times New Roman" w:eastAsia="Times New Roman" w:hAnsi="Times New Roman" w:cs="Times New Roman"/>
          <w:sz w:val="23"/>
          <w:szCs w:val="23"/>
        </w:rPr>
      </w:pPr>
    </w:p>
    <w:p w14:paraId="35F4AF43" w14:textId="77777777" w:rsidR="00D616FA" w:rsidRDefault="00FF0144">
      <w:pPr>
        <w:pStyle w:val="titre1-DH"/>
        <w:numPr>
          <w:ilvl w:val="0"/>
          <w:numId w:val="14"/>
        </w:numPr>
        <w:rPr>
          <w:rFonts w:ascii="Times New Roman" w:eastAsia="Times New Roman" w:hAnsi="Times New Roman" w:cs="Times New Roman"/>
        </w:rPr>
      </w:pPr>
      <w:r>
        <w:rPr>
          <w:rFonts w:ascii="Times New Roman" w:hAnsi="Times New Roman"/>
        </w:rPr>
        <w:t>Proposal Submission and Selection Schedule</w:t>
      </w:r>
    </w:p>
    <w:p w14:paraId="06F460C7" w14:textId="77777777" w:rsidR="00D616FA" w:rsidRDefault="00D616FA">
      <w:pPr>
        <w:pStyle w:val="titre1-DH"/>
        <w:ind w:left="720" w:hanging="360"/>
        <w:rPr>
          <w:rFonts w:ascii="Times New Roman" w:eastAsia="Times New Roman" w:hAnsi="Times New Roman" w:cs="Times New Roman"/>
        </w:rPr>
      </w:pPr>
    </w:p>
    <w:p w14:paraId="6831780D" w14:textId="77777777" w:rsidR="00D616FA" w:rsidRDefault="00D616FA">
      <w:pPr>
        <w:pStyle w:val="Corps"/>
        <w:rPr>
          <w:rFonts w:ascii="Times New Roman" w:eastAsia="Times New Roman" w:hAnsi="Times New Roman" w:cs="Times New Roman"/>
          <w:sz w:val="23"/>
          <w:szCs w:val="23"/>
        </w:rPr>
      </w:pPr>
    </w:p>
    <w:p w14:paraId="4CD768AF" w14:textId="77777777" w:rsidR="00D616FA" w:rsidRDefault="00FF0144">
      <w:pPr>
        <w:pStyle w:val="Corps"/>
        <w:outlineLvl w:val="0"/>
        <w:rPr>
          <w:sz w:val="23"/>
          <w:szCs w:val="23"/>
        </w:rPr>
      </w:pPr>
      <w:r>
        <w:rPr>
          <w:sz w:val="23"/>
          <w:szCs w:val="23"/>
        </w:rPr>
        <w:t xml:space="preserve">Scientist may submit their proposal through mail sent to the following email address : </w:t>
      </w:r>
      <w:hyperlink r:id="rId23" w:tooltip="mailto:oceano@cnes.fr" w:history="1">
        <w:r>
          <w:rPr>
            <w:rStyle w:val="Hyperlink0"/>
            <w:sz w:val="23"/>
            <w:szCs w:val="23"/>
          </w:rPr>
          <w:t>oceano@cnes.fr</w:t>
        </w:r>
      </w:hyperlink>
      <w:r>
        <w:rPr>
          <w:sz w:val="23"/>
          <w:szCs w:val="23"/>
        </w:rPr>
        <w:t>.</w:t>
      </w:r>
    </w:p>
    <w:p w14:paraId="7ED7D2DE" w14:textId="77777777" w:rsidR="00D616FA" w:rsidRDefault="00D616FA">
      <w:pPr>
        <w:pStyle w:val="Corps"/>
        <w:rPr>
          <w:sz w:val="23"/>
          <w:szCs w:val="23"/>
        </w:rPr>
      </w:pPr>
    </w:p>
    <w:p w14:paraId="38C191EC" w14:textId="77777777" w:rsidR="00D616FA" w:rsidRDefault="00FF0144">
      <w:pPr>
        <w:pStyle w:val="Corps"/>
        <w:rPr>
          <w:sz w:val="23"/>
          <w:szCs w:val="23"/>
        </w:rPr>
      </w:pPr>
      <w:r>
        <w:rPr>
          <w:sz w:val="23"/>
          <w:szCs w:val="23"/>
        </w:rPr>
        <w:t>All proposals must be written in English. The proposal must not exceed 20 pages (single</w:t>
      </w:r>
      <w:r>
        <w:rPr>
          <w:sz w:val="23"/>
          <w:szCs w:val="23"/>
        </w:rPr>
        <w:t xml:space="preserve"> space) including figures, tables and references in accordance with the guidance provided in Appendix 1 and cover letters provided in Appendix 2. Additional information such as curriculum vitae and other relevant information may be attached as an appendix.</w:t>
      </w:r>
    </w:p>
    <w:p w14:paraId="7507ED90" w14:textId="77777777" w:rsidR="00D616FA" w:rsidRDefault="00D616FA">
      <w:pPr>
        <w:pStyle w:val="Corps"/>
        <w:rPr>
          <w:sz w:val="23"/>
          <w:szCs w:val="23"/>
        </w:rPr>
      </w:pPr>
    </w:p>
    <w:p w14:paraId="4C319D8E" w14:textId="77777777" w:rsidR="00D616FA" w:rsidRDefault="00FF0144">
      <w:pPr>
        <w:pStyle w:val="Corps"/>
        <w:rPr>
          <w:sz w:val="23"/>
          <w:szCs w:val="23"/>
        </w:rPr>
      </w:pPr>
      <w:r>
        <w:rPr>
          <w:sz w:val="23"/>
          <w:szCs w:val="23"/>
        </w:rPr>
        <w:t>French proposals when selected may be directly funded by CNES under this solicitation. The funding available for French investigators will come from CNES national program budget appropriations, in accordance with TOSCA rules and procedures, for scientifi</w:t>
      </w:r>
      <w:r>
        <w:rPr>
          <w:sz w:val="23"/>
          <w:szCs w:val="23"/>
        </w:rPr>
        <w:t>c and Cal/Val investigations. French researches will be encouraged to promote their data or products via ODATIS portal.</w:t>
      </w:r>
    </w:p>
    <w:p w14:paraId="26762E53" w14:textId="77777777" w:rsidR="00D616FA" w:rsidRDefault="00D616FA">
      <w:pPr>
        <w:pStyle w:val="Corps"/>
        <w:widowControl w:val="0"/>
        <w:rPr>
          <w:sz w:val="23"/>
          <w:szCs w:val="23"/>
        </w:rPr>
      </w:pPr>
    </w:p>
    <w:p w14:paraId="1EDBE28C" w14:textId="77777777" w:rsidR="00D616FA" w:rsidRDefault="00D616FA">
      <w:pPr>
        <w:pStyle w:val="Corps"/>
        <w:widowControl w:val="0"/>
        <w:rPr>
          <w:sz w:val="23"/>
          <w:szCs w:val="23"/>
        </w:rPr>
      </w:pPr>
    </w:p>
    <w:p w14:paraId="748ED7C4" w14:textId="77777777" w:rsidR="00D616FA" w:rsidRDefault="00D616FA">
      <w:pPr>
        <w:pStyle w:val="Corps"/>
        <w:widowControl w:val="0"/>
        <w:rPr>
          <w:sz w:val="23"/>
          <w:szCs w:val="23"/>
        </w:rPr>
      </w:pPr>
    </w:p>
    <w:p w14:paraId="26F88246" w14:textId="77777777" w:rsidR="00D616FA" w:rsidRDefault="00D616FA">
      <w:pPr>
        <w:pStyle w:val="Corps"/>
        <w:widowControl w:val="0"/>
        <w:rPr>
          <w:sz w:val="23"/>
          <w:szCs w:val="23"/>
        </w:rPr>
      </w:pPr>
    </w:p>
    <w:p w14:paraId="26AA8BE0" w14:textId="77777777" w:rsidR="00D616FA" w:rsidRDefault="00D616FA">
      <w:pPr>
        <w:pStyle w:val="Corps"/>
        <w:widowControl w:val="0"/>
        <w:rPr>
          <w:sz w:val="23"/>
          <w:szCs w:val="23"/>
        </w:rPr>
      </w:pPr>
    </w:p>
    <w:p w14:paraId="77C4DF0C" w14:textId="77777777" w:rsidR="00D616FA" w:rsidRDefault="00D616FA">
      <w:pPr>
        <w:pStyle w:val="Corps"/>
        <w:widowControl w:val="0"/>
        <w:rPr>
          <w:sz w:val="23"/>
          <w:szCs w:val="23"/>
        </w:rPr>
      </w:pPr>
    </w:p>
    <w:p w14:paraId="5D8CDDC4" w14:textId="77777777" w:rsidR="00B366B1" w:rsidRDefault="00B366B1">
      <w:pPr>
        <w:pStyle w:val="Corps"/>
        <w:widowControl w:val="0"/>
        <w:rPr>
          <w:sz w:val="23"/>
          <w:szCs w:val="23"/>
        </w:rPr>
      </w:pPr>
    </w:p>
    <w:p w14:paraId="3F5CB683" w14:textId="06CF661B" w:rsidR="00D616FA" w:rsidRDefault="00FF0144">
      <w:pPr>
        <w:pStyle w:val="Corps"/>
        <w:widowControl w:val="0"/>
        <w:rPr>
          <w:sz w:val="23"/>
          <w:szCs w:val="23"/>
        </w:rPr>
      </w:pPr>
      <w:r>
        <w:rPr>
          <w:sz w:val="23"/>
          <w:szCs w:val="23"/>
        </w:rPr>
        <w:t>The complete proposal schedule is:</w:t>
      </w:r>
    </w:p>
    <w:p w14:paraId="62D28D10" w14:textId="77777777" w:rsidR="00D616FA" w:rsidRDefault="00D616FA">
      <w:pPr>
        <w:pStyle w:val="Corps"/>
        <w:widowControl w:val="0"/>
      </w:pPr>
    </w:p>
    <w:p w14:paraId="427A97F9" w14:textId="0DFB6866" w:rsidR="00D616FA" w:rsidRDefault="00FF0144">
      <w:pPr>
        <w:pStyle w:val="SPIEbodytext"/>
        <w:numPr>
          <w:ilvl w:val="0"/>
          <w:numId w:val="19"/>
        </w:numPr>
        <w:rPr>
          <w:rFonts w:ascii="Cambria" w:hAnsi="Cambria"/>
          <w:sz w:val="23"/>
          <w:szCs w:val="23"/>
        </w:rPr>
      </w:pPr>
      <w:r>
        <w:rPr>
          <w:rFonts w:ascii="Cambria" w:hAnsi="Cambria"/>
          <w:sz w:val="23"/>
          <w:szCs w:val="23"/>
        </w:rPr>
        <w:t xml:space="preserve">Release of joint research announcement: </w:t>
      </w:r>
      <w:r>
        <w:rPr>
          <w:rFonts w:ascii="Cambria" w:hAnsi="Cambria"/>
          <w:b/>
          <w:sz w:val="23"/>
          <w:szCs w:val="23"/>
        </w:rPr>
        <w:t>April 2</w:t>
      </w:r>
      <w:r w:rsidR="00B366B1">
        <w:rPr>
          <w:rFonts w:ascii="Cambria" w:hAnsi="Cambria"/>
          <w:b/>
          <w:sz w:val="23"/>
          <w:szCs w:val="23"/>
        </w:rPr>
        <w:t>5</w:t>
      </w:r>
      <w:r>
        <w:rPr>
          <w:rFonts w:ascii="Cambria" w:hAnsi="Cambria"/>
          <w:b/>
          <w:sz w:val="23"/>
          <w:szCs w:val="23"/>
        </w:rPr>
        <w:t>th, 2022</w:t>
      </w:r>
      <w:r>
        <w:rPr>
          <w:rFonts w:ascii="Cambria" w:hAnsi="Cambria"/>
          <w:sz w:val="23"/>
          <w:szCs w:val="23"/>
        </w:rPr>
        <w:t>,</w:t>
      </w:r>
    </w:p>
    <w:p w14:paraId="7424FA47" w14:textId="2BD76299" w:rsidR="00D616FA" w:rsidRDefault="00FF0144">
      <w:pPr>
        <w:pStyle w:val="SPIEbodytext"/>
        <w:numPr>
          <w:ilvl w:val="0"/>
          <w:numId w:val="19"/>
        </w:numPr>
        <w:rPr>
          <w:rFonts w:ascii="Cambria" w:hAnsi="Cambria"/>
          <w:sz w:val="23"/>
          <w:szCs w:val="23"/>
        </w:rPr>
      </w:pPr>
      <w:r>
        <w:rPr>
          <w:rFonts w:ascii="Cambria" w:hAnsi="Cambria"/>
          <w:sz w:val="23"/>
          <w:szCs w:val="23"/>
        </w:rPr>
        <w:t xml:space="preserve">Reception of </w:t>
      </w:r>
      <w:r>
        <w:rPr>
          <w:rFonts w:ascii="Cambria" w:hAnsi="Cambria"/>
          <w:sz w:val="23"/>
          <w:szCs w:val="23"/>
        </w:rPr>
        <w:t>Notices O</w:t>
      </w:r>
      <w:r>
        <w:rPr>
          <w:rFonts w:ascii="Cambria" w:hAnsi="Cambria"/>
          <w:sz w:val="23"/>
          <w:szCs w:val="23"/>
        </w:rPr>
        <w:t>f Intent, by mail at oceano@cnes.fr address (strongly encouraged</w:t>
      </w:r>
      <w:r>
        <w:rPr>
          <w:rFonts w:ascii="Cambria" w:hAnsi="Cambria"/>
          <w:sz w:val="23"/>
          <w:szCs w:val="23"/>
        </w:rPr>
        <w:t xml:space="preserve">, </w:t>
      </w:r>
      <w:r>
        <w:rPr>
          <w:rFonts w:ascii="Cambria" w:hAnsi="Cambria"/>
          <w:sz w:val="23"/>
          <w:szCs w:val="23"/>
        </w:rPr>
        <w:t>not mandatory but it will allow to optimize the peer review process</w:t>
      </w:r>
      <w:r>
        <w:rPr>
          <w:rFonts w:ascii="Cambria" w:hAnsi="Cambria"/>
          <w:sz w:val="23"/>
          <w:szCs w:val="23"/>
        </w:rPr>
        <w:t>, see Appendix 3</w:t>
      </w:r>
      <w:r>
        <w:rPr>
          <w:rFonts w:ascii="Cambria" w:hAnsi="Cambria"/>
          <w:sz w:val="23"/>
          <w:szCs w:val="23"/>
        </w:rPr>
        <w:t>)</w:t>
      </w:r>
      <w:r>
        <w:rPr>
          <w:rFonts w:ascii="Cambria" w:hAnsi="Cambria"/>
          <w:sz w:val="23"/>
          <w:szCs w:val="23"/>
        </w:rPr>
        <w:t>:</w:t>
      </w:r>
      <w:r>
        <w:rPr>
          <w:rFonts w:ascii="Cambria" w:hAnsi="Cambria"/>
          <w:sz w:val="23"/>
          <w:szCs w:val="23"/>
        </w:rPr>
        <w:t xml:space="preserve"> </w:t>
      </w:r>
      <w:r>
        <w:rPr>
          <w:rFonts w:ascii="Cambria" w:hAnsi="Cambria"/>
          <w:b/>
          <w:sz w:val="23"/>
          <w:szCs w:val="23"/>
        </w:rPr>
        <w:t>May 31st,</w:t>
      </w:r>
      <w:r>
        <w:rPr>
          <w:rFonts w:ascii="Cambria" w:hAnsi="Cambria"/>
          <w:b/>
          <w:sz w:val="23"/>
          <w:szCs w:val="23"/>
        </w:rPr>
        <w:t xml:space="preserve"> </w:t>
      </w:r>
      <w:r>
        <w:rPr>
          <w:rFonts w:ascii="Cambria" w:hAnsi="Cambria"/>
          <w:b/>
          <w:sz w:val="23"/>
          <w:szCs w:val="23"/>
        </w:rPr>
        <w:t>2022</w:t>
      </w:r>
      <w:r>
        <w:rPr>
          <w:rFonts w:ascii="Cambria" w:hAnsi="Cambria"/>
          <w:sz w:val="23"/>
          <w:szCs w:val="23"/>
        </w:rPr>
        <w:t>,</w:t>
      </w:r>
    </w:p>
    <w:p w14:paraId="49A2794B" w14:textId="5386C4A1" w:rsidR="00D616FA" w:rsidRDefault="00FF0144">
      <w:pPr>
        <w:pStyle w:val="SPIEbodytext"/>
        <w:numPr>
          <w:ilvl w:val="0"/>
          <w:numId w:val="19"/>
        </w:numPr>
        <w:rPr>
          <w:rFonts w:ascii="Cambria" w:hAnsi="Cambria"/>
          <w:sz w:val="23"/>
          <w:szCs w:val="23"/>
        </w:rPr>
      </w:pPr>
      <w:r>
        <w:rPr>
          <w:rFonts w:ascii="Cambria" w:hAnsi="Cambria"/>
          <w:sz w:val="23"/>
          <w:szCs w:val="23"/>
        </w:rPr>
        <w:t xml:space="preserve">Proposals reception </w:t>
      </w:r>
      <w:r>
        <w:rPr>
          <w:rFonts w:ascii="Cambria" w:hAnsi="Cambria"/>
          <w:sz w:val="23"/>
          <w:szCs w:val="23"/>
        </w:rPr>
        <w:t xml:space="preserve">at </w:t>
      </w:r>
      <w:hyperlink r:id="rId24" w:tooltip="mailto:oceano@cnes.fr" w:history="1">
        <w:r>
          <w:rPr>
            <w:rStyle w:val="Hyperlink0"/>
            <w:sz w:val="23"/>
            <w:szCs w:val="23"/>
          </w:rPr>
          <w:t>oceano@cnes.fr</w:t>
        </w:r>
      </w:hyperlink>
      <w:r>
        <w:rPr>
          <w:rStyle w:val="Hyperlink0"/>
          <w:sz w:val="23"/>
          <w:szCs w:val="23"/>
        </w:rPr>
        <w:t xml:space="preserve"> </w:t>
      </w:r>
      <w:r>
        <w:rPr>
          <w:rFonts w:ascii="Cambria" w:hAnsi="Cambria"/>
          <w:sz w:val="23"/>
          <w:szCs w:val="23"/>
        </w:rPr>
        <w:t xml:space="preserve">: </w:t>
      </w:r>
      <w:r>
        <w:rPr>
          <w:rFonts w:ascii="Cambria" w:hAnsi="Cambria"/>
          <w:b/>
          <w:sz w:val="23"/>
          <w:szCs w:val="23"/>
        </w:rPr>
        <w:t>June 30th, 2022,</w:t>
      </w:r>
    </w:p>
    <w:p w14:paraId="791403B1" w14:textId="77777777" w:rsidR="00D616FA" w:rsidRDefault="00FF0144">
      <w:pPr>
        <w:pStyle w:val="SPIEbodytext"/>
        <w:numPr>
          <w:ilvl w:val="0"/>
          <w:numId w:val="19"/>
        </w:numPr>
        <w:rPr>
          <w:rFonts w:ascii="Cambria" w:hAnsi="Cambria"/>
          <w:sz w:val="23"/>
          <w:szCs w:val="23"/>
        </w:rPr>
      </w:pPr>
      <w:r>
        <w:rPr>
          <w:rFonts w:ascii="Cambria" w:hAnsi="Cambria"/>
          <w:sz w:val="23"/>
          <w:szCs w:val="23"/>
        </w:rPr>
        <w:t>Communication of the final selections will be made before November 30th, 2022.</w:t>
      </w:r>
    </w:p>
    <w:p w14:paraId="0FDE8827" w14:textId="77777777" w:rsidR="00D616FA" w:rsidRDefault="00D616FA">
      <w:pPr>
        <w:pStyle w:val="Corps"/>
        <w:widowControl w:val="0"/>
        <w:rPr>
          <w:sz w:val="23"/>
          <w:szCs w:val="23"/>
          <w:highlight w:val="yellow"/>
        </w:rPr>
      </w:pPr>
    </w:p>
    <w:p w14:paraId="6719F48A" w14:textId="4B6D8932" w:rsidR="00D616FA" w:rsidRDefault="00FF0144">
      <w:pPr>
        <w:pStyle w:val="Corps"/>
        <w:widowControl w:val="0"/>
        <w:rPr>
          <w:sz w:val="23"/>
          <w:szCs w:val="23"/>
        </w:rPr>
      </w:pPr>
      <w:r>
        <w:rPr>
          <w:sz w:val="23"/>
        </w:rPr>
        <w:t>Late proposals (received after the deadline of June 30</w:t>
      </w:r>
      <w:r>
        <w:rPr>
          <w:sz w:val="23"/>
          <w:vertAlign w:val="superscript"/>
        </w:rPr>
        <w:t>th</w:t>
      </w:r>
      <w:r>
        <w:rPr>
          <w:sz w:val="23"/>
        </w:rPr>
        <w:t>, 2022) will not be considered for review</w:t>
      </w:r>
      <w:r>
        <w:t>.</w:t>
      </w:r>
    </w:p>
    <w:p w14:paraId="69C7510F" w14:textId="77777777" w:rsidR="00D616FA" w:rsidRDefault="00D616FA">
      <w:pPr>
        <w:pStyle w:val="Corps"/>
        <w:widowControl w:val="0"/>
        <w:rPr>
          <w:rFonts w:ascii="Arial Unicode MS" w:eastAsia="Arial Unicode MS" w:hAnsi="Arial Unicode MS" w:cs="Arial Unicode MS"/>
          <w:sz w:val="23"/>
          <w:szCs w:val="23"/>
        </w:rPr>
      </w:pPr>
    </w:p>
    <w:p w14:paraId="1E7DA11D" w14:textId="77777777" w:rsidR="00D616FA" w:rsidRDefault="00D616FA">
      <w:pPr>
        <w:pStyle w:val="Corps"/>
        <w:widowControl w:val="0"/>
        <w:rPr>
          <w:sz w:val="23"/>
          <w:szCs w:val="23"/>
        </w:rPr>
      </w:pPr>
    </w:p>
    <w:p w14:paraId="549AA841" w14:textId="77777777" w:rsidR="00D616FA" w:rsidRDefault="00FF0144">
      <w:pPr>
        <w:pStyle w:val="titre1-DH"/>
        <w:numPr>
          <w:ilvl w:val="0"/>
          <w:numId w:val="14"/>
        </w:numPr>
        <w:rPr>
          <w:rFonts w:ascii="Times New Roman" w:hAnsi="Times New Roman"/>
        </w:rPr>
      </w:pPr>
      <w:r>
        <w:rPr>
          <w:rFonts w:ascii="Times New Roman" w:hAnsi="Times New Roman"/>
        </w:rPr>
        <w:t>References</w:t>
      </w:r>
    </w:p>
    <w:p w14:paraId="4C35B3D5" w14:textId="77777777" w:rsidR="00D616FA" w:rsidRDefault="00D616FA">
      <w:pPr>
        <w:rPr>
          <w:rFonts w:ascii="Arial Unicode MS" w:hAnsi="Arial Unicode MS" w:cs="Arial Unicode MS"/>
          <w:sz w:val="23"/>
          <w:szCs w:val="23"/>
        </w:rPr>
      </w:pPr>
    </w:p>
    <w:p w14:paraId="4340D3A3" w14:textId="77777777" w:rsidR="00D616FA" w:rsidRDefault="00FF0144">
      <w:pPr>
        <w:jc w:val="both"/>
        <w:rPr>
          <w:rFonts w:ascii="Cambria" w:hAnsi="Cambria"/>
          <w:sz w:val="23"/>
          <w:szCs w:val="23"/>
        </w:rPr>
      </w:pPr>
      <w:r>
        <w:rPr>
          <w:rFonts w:ascii="Cambria" w:hAnsi="Cambria" w:cs="Arial Unicode MS"/>
          <w:sz w:val="23"/>
          <w:szCs w:val="23"/>
        </w:rPr>
        <w:t>[</w:t>
      </w:r>
      <w:r>
        <w:rPr>
          <w:rFonts w:ascii="Cambria" w:hAnsi="Cambria"/>
          <w:sz w:val="23"/>
          <w:szCs w:val="23"/>
        </w:rPr>
        <w:t>1] “CFOSAT mission requirements document “, Hauser D., Liu Jianqiang and C. Tison; CNES document CF-SYMI-SP-20-CNES</w:t>
      </w:r>
    </w:p>
    <w:p w14:paraId="2903E537" w14:textId="77777777" w:rsidR="00D616FA" w:rsidRDefault="00FF0144">
      <w:pPr>
        <w:jc w:val="both"/>
        <w:rPr>
          <w:rFonts w:ascii="Cambria" w:hAnsi="Cambria"/>
          <w:sz w:val="23"/>
          <w:szCs w:val="23"/>
          <w:lang w:val="en-US"/>
        </w:rPr>
      </w:pPr>
      <w:r>
        <w:rPr>
          <w:rFonts w:ascii="Cambria" w:hAnsi="Cambria"/>
          <w:sz w:val="23"/>
          <w:szCs w:val="23"/>
          <w:lang w:val="en-US"/>
        </w:rPr>
        <w:t>[2 ] Hauser D., Dong Xiaolong</w:t>
      </w:r>
      <w:r>
        <w:rPr>
          <w:rFonts w:ascii="Cambria" w:hAnsi="Cambria"/>
          <w:sz w:val="23"/>
          <w:szCs w:val="23"/>
          <w:lang w:val="en-US"/>
        </w:rPr>
        <w:t>, L. Aouf , C. Tison, P. Castillan, Overview if the CFOSAT mission, proceedings of IGARSS 2016</w:t>
      </w:r>
    </w:p>
    <w:p w14:paraId="157D3005" w14:textId="77777777" w:rsidR="00D616FA" w:rsidRDefault="00FF0144">
      <w:pPr>
        <w:jc w:val="both"/>
        <w:rPr>
          <w:rFonts w:ascii="Cambria" w:hAnsi="Cambria"/>
          <w:sz w:val="23"/>
          <w:szCs w:val="23"/>
        </w:rPr>
      </w:pPr>
      <w:r>
        <w:rPr>
          <w:rFonts w:ascii="Cambria" w:hAnsi="Cambria"/>
          <w:sz w:val="23"/>
          <w:szCs w:val="23"/>
        </w:rPr>
        <w:t>[3] Hauser D. , C. Tison , T. Amiot , L. Delaye , A. Mouche , G. Guitton , L. Aouf , P.</w:t>
      </w:r>
    </w:p>
    <w:p w14:paraId="7EA7FCC4" w14:textId="77777777" w:rsidR="00D616FA" w:rsidRDefault="00FF0144">
      <w:pPr>
        <w:jc w:val="both"/>
        <w:rPr>
          <w:rFonts w:ascii="Cambria" w:hAnsi="Cambria"/>
          <w:sz w:val="23"/>
          <w:szCs w:val="23"/>
          <w:lang w:val="en-US"/>
        </w:rPr>
      </w:pPr>
      <w:r>
        <w:rPr>
          <w:rFonts w:ascii="Cambria" w:hAnsi="Cambria"/>
          <w:sz w:val="23"/>
          <w:szCs w:val="23"/>
          <w:lang w:val="en-US"/>
        </w:rPr>
        <w:t>Castillan, “CFOSAT: A new Chinese-French satellite for joint observations</w:t>
      </w:r>
      <w:r>
        <w:rPr>
          <w:rFonts w:ascii="Cambria" w:hAnsi="Cambria"/>
          <w:sz w:val="23"/>
          <w:szCs w:val="23"/>
          <w:lang w:val="en-US"/>
        </w:rPr>
        <w:t xml:space="preserve"> of ocean</w:t>
      </w:r>
    </w:p>
    <w:p w14:paraId="0D98D9F3" w14:textId="77777777" w:rsidR="00D616FA" w:rsidRDefault="00FF0144">
      <w:pPr>
        <w:jc w:val="both"/>
        <w:rPr>
          <w:rFonts w:ascii="Cambria" w:hAnsi="Cambria"/>
          <w:sz w:val="23"/>
          <w:szCs w:val="23"/>
          <w:lang w:val="en-US"/>
        </w:rPr>
      </w:pPr>
      <w:r>
        <w:rPr>
          <w:rFonts w:ascii="Cambria" w:hAnsi="Cambria"/>
          <w:sz w:val="23"/>
          <w:szCs w:val="23"/>
          <w:lang w:val="en-US"/>
        </w:rPr>
        <w:t>wind vector and directional spectra of ocean waves,” Proc. SPIE 9878, Remote Sensing</w:t>
      </w:r>
    </w:p>
    <w:p w14:paraId="3BEE04BD" w14:textId="77777777" w:rsidR="00D616FA" w:rsidRDefault="00FF0144">
      <w:pPr>
        <w:jc w:val="both"/>
        <w:rPr>
          <w:rFonts w:ascii="Cambria" w:hAnsi="Cambria"/>
          <w:sz w:val="23"/>
          <w:szCs w:val="23"/>
          <w:lang w:val="en-US"/>
        </w:rPr>
      </w:pPr>
      <w:r>
        <w:rPr>
          <w:rFonts w:ascii="Cambria" w:hAnsi="Cambria"/>
          <w:sz w:val="23"/>
          <w:szCs w:val="23"/>
          <w:lang w:val="en-US"/>
        </w:rPr>
        <w:t>of the Oceans and Inland Waters: Techniques, Applications, and Challenges, 98780T</w:t>
      </w:r>
    </w:p>
    <w:p w14:paraId="353888BF" w14:textId="77777777" w:rsidR="00D616FA" w:rsidRDefault="00FF0144">
      <w:pPr>
        <w:jc w:val="both"/>
        <w:rPr>
          <w:rFonts w:ascii="Cambria" w:hAnsi="Cambria"/>
          <w:sz w:val="23"/>
          <w:szCs w:val="23"/>
          <w:lang w:val="en-US"/>
        </w:rPr>
      </w:pPr>
      <w:r>
        <w:rPr>
          <w:rFonts w:ascii="Cambria" w:hAnsi="Cambria"/>
          <w:sz w:val="23"/>
          <w:szCs w:val="23"/>
          <w:lang w:val="en-US"/>
        </w:rPr>
        <w:t>(May 7, 2016); doi:10.1117/12.2225619,http://dx.doi.org/10.1117/12.2225619</w:t>
      </w:r>
    </w:p>
    <w:p w14:paraId="54E2E92B" w14:textId="77777777" w:rsidR="00D616FA" w:rsidRDefault="00FF0144">
      <w:pPr>
        <w:jc w:val="both"/>
        <w:rPr>
          <w:rFonts w:ascii="Cambria" w:hAnsi="Cambria"/>
          <w:sz w:val="23"/>
          <w:szCs w:val="23"/>
          <w:lang w:val="en-US"/>
        </w:rPr>
      </w:pPr>
      <w:r>
        <w:rPr>
          <w:rFonts w:ascii="Cambria" w:hAnsi="Cambria"/>
          <w:sz w:val="23"/>
          <w:szCs w:val="23"/>
          <w:lang w:val="en-US"/>
        </w:rPr>
        <w:t xml:space="preserve">[4] </w:t>
      </w:r>
      <w:r>
        <w:rPr>
          <w:rFonts w:ascii="Cambria" w:hAnsi="Cambria"/>
          <w:sz w:val="23"/>
          <w:szCs w:val="23"/>
          <w:lang w:val="en-US"/>
        </w:rPr>
        <w:t xml:space="preserve">“Description of the SWIM instrument for the CFOSAT CDR”, C. Tison and T. Amiot, CNES document CF-SCPLSW-NT-2441-CNES </w:t>
      </w:r>
    </w:p>
    <w:p w14:paraId="2017F209" w14:textId="77777777" w:rsidR="00D616FA" w:rsidRDefault="00FF0144">
      <w:pPr>
        <w:jc w:val="both"/>
        <w:rPr>
          <w:rFonts w:ascii="Cambria" w:hAnsi="Cambria"/>
          <w:sz w:val="23"/>
          <w:szCs w:val="23"/>
          <w:lang w:val="en-US"/>
        </w:rPr>
      </w:pPr>
      <w:r>
        <w:rPr>
          <w:rFonts w:ascii="Cambria" w:hAnsi="Cambria"/>
          <w:sz w:val="23"/>
          <w:szCs w:val="23"/>
          <w:lang w:val="en-US"/>
        </w:rPr>
        <w:t>[5] SWIM Products Users Guide, CNES document CF-GSFR-MU-2530-CNES</w:t>
      </w:r>
    </w:p>
    <w:p w14:paraId="51AD0DD3" w14:textId="77777777" w:rsidR="00D616FA" w:rsidRDefault="00FF0144">
      <w:pPr>
        <w:jc w:val="both"/>
        <w:rPr>
          <w:rFonts w:ascii="Cambria" w:hAnsi="Cambria"/>
          <w:sz w:val="23"/>
          <w:szCs w:val="23"/>
          <w:lang w:val="en-US"/>
        </w:rPr>
      </w:pPr>
      <w:r>
        <w:rPr>
          <w:rFonts w:ascii="Cambria" w:hAnsi="Cambria"/>
          <w:sz w:val="23"/>
          <w:szCs w:val="23"/>
          <w:lang w:val="en-US"/>
        </w:rPr>
        <w:t>[6] Hauser D., C. Tison, T. Amiot, L. Delaye, N. Corcoral et al, SWIM: t</w:t>
      </w:r>
      <w:r>
        <w:rPr>
          <w:rFonts w:ascii="Cambria" w:hAnsi="Cambria"/>
          <w:sz w:val="23"/>
          <w:szCs w:val="23"/>
          <w:lang w:val="en-US"/>
        </w:rPr>
        <w:t>he first spaceborne wave scatterometer, IEEE Trans. on Geoscience and Remote Sensing, 10.1109/TGRS.2017.2658672, VOL 55, 5, May 2017</w:t>
      </w:r>
    </w:p>
    <w:p w14:paraId="76F82739" w14:textId="77777777" w:rsidR="00D616FA" w:rsidRDefault="00FF0144">
      <w:pPr>
        <w:jc w:val="both"/>
        <w:rPr>
          <w:rFonts w:ascii="Cambria" w:hAnsi="Cambria"/>
          <w:sz w:val="23"/>
          <w:szCs w:val="23"/>
          <w:lang w:val="en-US"/>
        </w:rPr>
      </w:pPr>
      <w:r>
        <w:rPr>
          <w:rFonts w:ascii="Cambria" w:hAnsi="Cambria"/>
          <w:sz w:val="23"/>
          <w:szCs w:val="23"/>
          <w:lang w:val="en-US"/>
        </w:rPr>
        <w:t xml:space="preserve">[7] Hauser D., Cedric Tourain, Laura Hermozo, Dunya Alraddawi, Lotfi Aouf, et al., </w:t>
      </w:r>
    </w:p>
    <w:p w14:paraId="2905B22A" w14:textId="77777777" w:rsidR="00D616FA" w:rsidRDefault="00FF0144">
      <w:pPr>
        <w:jc w:val="both"/>
        <w:rPr>
          <w:rFonts w:ascii="Cambria" w:hAnsi="Cambria"/>
          <w:sz w:val="23"/>
          <w:szCs w:val="23"/>
          <w:lang w:val="en-US"/>
        </w:rPr>
      </w:pPr>
      <w:r>
        <w:rPr>
          <w:rFonts w:ascii="Cambria" w:hAnsi="Cambria"/>
          <w:sz w:val="23"/>
          <w:szCs w:val="23"/>
          <w:lang w:val="en-US"/>
        </w:rPr>
        <w:t>New observations from the SWIM radar on</w:t>
      </w:r>
      <w:r>
        <w:rPr>
          <w:rFonts w:ascii="Cambria" w:hAnsi="Cambria"/>
          <w:sz w:val="23"/>
          <w:szCs w:val="23"/>
          <w:lang w:val="en-US"/>
        </w:rPr>
        <w:t xml:space="preserve"> board CFOSAT: instrument validation and ocean wave measurement assessment, IEEE Transactions on Geoscience and Remote Sensing, 2021, 59 (1), pp.5-26. doi: 10.1109/TGRS.2020.2994372, available on </w:t>
      </w:r>
      <w:hyperlink r:id="rId25" w:tooltip="https://hal-insu.archives-ouvertes.fr/insu-02324383v2/document" w:history="1">
        <w:r>
          <w:rPr>
            <w:rFonts w:ascii="Cambria" w:hAnsi="Cambria"/>
            <w:sz w:val="23"/>
            <w:szCs w:val="23"/>
            <w:lang w:val="en-US"/>
          </w:rPr>
          <w:t>https://hal-insu.archives-ouvertes.fr/insu-02324383v2/document</w:t>
        </w:r>
      </w:hyperlink>
    </w:p>
    <w:p w14:paraId="5A90C3DB" w14:textId="77777777" w:rsidR="00D616FA" w:rsidRDefault="00FF0144">
      <w:pPr>
        <w:jc w:val="both"/>
        <w:rPr>
          <w:rFonts w:ascii="Cambria" w:hAnsi="Cambria"/>
          <w:sz w:val="23"/>
          <w:szCs w:val="23"/>
          <w:lang w:val="en-US"/>
        </w:rPr>
      </w:pPr>
      <w:r>
        <w:rPr>
          <w:rFonts w:ascii="Cambria" w:hAnsi="Cambria"/>
          <w:sz w:val="23"/>
          <w:szCs w:val="23"/>
          <w:lang w:val="en-US"/>
        </w:rPr>
        <w:t>[8] Tourain C., F. Piras, A. Ollivier, D. Hauser, F. Poisson, F. Boy, P. Thibault, L. Hermozo, , C. Tison,</w:t>
      </w:r>
      <w:r>
        <w:rPr>
          <w:rFonts w:ascii="Cambria" w:hAnsi="Cambria"/>
          <w:sz w:val="23"/>
          <w:szCs w:val="23"/>
          <w:lang w:val="en-US"/>
        </w:rPr>
        <w:t xml:space="preserve"> Benefits of the Adaptive algorithm for retracking altimeter nadir echoes: results from simulations and CFOSAT/SWIM observations, 2021, IEEE Transactions on Geoscience and Remote Sensing, doi: 10.1109/TGRS.2021.3064236, doi: </w:t>
      </w:r>
      <w:hyperlink r:id="rId26" w:tooltip="https://doi.org/10.1109/TGRS.2021.3064236" w:history="1">
        <w:r>
          <w:rPr>
            <w:rFonts w:ascii="Cambria" w:hAnsi="Cambria"/>
            <w:sz w:val="23"/>
            <w:szCs w:val="23"/>
            <w:lang w:val="en-US"/>
          </w:rPr>
          <w:t>10.1109/TGRS.2021.3064236</w:t>
        </w:r>
      </w:hyperlink>
    </w:p>
    <w:p w14:paraId="7EB69726" w14:textId="77777777" w:rsidR="00D616FA" w:rsidRDefault="00FF0144">
      <w:pPr>
        <w:jc w:val="both"/>
        <w:rPr>
          <w:rFonts w:ascii="Cambria" w:hAnsi="Cambria"/>
          <w:sz w:val="23"/>
          <w:szCs w:val="23"/>
          <w:lang w:val="en-US"/>
        </w:rPr>
      </w:pPr>
      <w:r>
        <w:rPr>
          <w:rFonts w:ascii="Cambria" w:hAnsi="Cambria"/>
          <w:sz w:val="23"/>
          <w:szCs w:val="23"/>
          <w:lang w:val="en-US"/>
        </w:rPr>
        <w:t>[9] RFSCAT Products Users Guide</w:t>
      </w:r>
    </w:p>
    <w:p w14:paraId="3DD190E7" w14:textId="12E75DCB" w:rsidR="00D616FA" w:rsidRDefault="00FF0144" w:rsidP="00B366B1">
      <w:pPr>
        <w:rPr>
          <w:rFonts w:ascii="Cambria" w:hAnsi="Cambria"/>
          <w:sz w:val="23"/>
          <w:szCs w:val="23"/>
          <w:lang w:val="en-US"/>
        </w:rPr>
      </w:pPr>
      <w:r>
        <w:rPr>
          <w:rFonts w:ascii="Cambria" w:hAnsi="Cambria"/>
          <w:sz w:val="23"/>
          <w:szCs w:val="23"/>
          <w:lang w:val="en-US"/>
        </w:rPr>
        <w:t xml:space="preserve">[10] Tison and Hauser, SWIM products users guide (Product description and Algorithm Theoretical Baseline Description), CNES </w:t>
      </w:r>
      <w:r>
        <w:rPr>
          <w:rFonts w:ascii="Cambria" w:hAnsi="Cambria"/>
          <w:sz w:val="23"/>
          <w:szCs w:val="23"/>
          <w:lang w:val="en-US"/>
        </w:rPr>
        <w:t>docume</w:t>
      </w:r>
      <w:r w:rsidR="00B366B1">
        <w:rPr>
          <w:rFonts w:ascii="Cambria" w:hAnsi="Cambria"/>
          <w:sz w:val="23"/>
          <w:szCs w:val="23"/>
          <w:lang w:val="en-US"/>
        </w:rPr>
        <w:t xml:space="preserve">nt CF-GSFR-MU-2530-CNES, 2019, </w:t>
      </w:r>
      <w:r>
        <w:rPr>
          <w:rFonts w:ascii="Cambria" w:hAnsi="Cambria"/>
          <w:sz w:val="23"/>
          <w:szCs w:val="23"/>
          <w:lang w:val="en-US"/>
        </w:rPr>
        <w:t xml:space="preserve">accessible on line </w:t>
      </w:r>
      <w:hyperlink r:id="rId27" w:tooltip="https://www.aviso.altimetry.fr/fileadmin/documents/data/tools/SWIM_ProductUserGuide.pdf" w:history="1">
        <w:r>
          <w:rPr>
            <w:rFonts w:ascii="Cambria" w:hAnsi="Cambria"/>
            <w:sz w:val="23"/>
            <w:szCs w:val="23"/>
            <w:lang w:val="en-US"/>
          </w:rPr>
          <w:t>https</w:t>
        </w:r>
        <w:r>
          <w:rPr>
            <w:rFonts w:ascii="Cambria" w:hAnsi="Cambria"/>
            <w:sz w:val="23"/>
            <w:szCs w:val="23"/>
            <w:lang w:val="en-US"/>
          </w:rPr>
          <w:t>://www.aviso.altimetry.fr/fileadmin/documents/data/tools/SWIM_ProductUserGuide.pdf</w:t>
        </w:r>
      </w:hyperlink>
    </w:p>
    <w:p w14:paraId="2BB0D0C0" w14:textId="77777777" w:rsidR="00D616FA" w:rsidRDefault="00FF0144">
      <w:pPr>
        <w:jc w:val="both"/>
        <w:rPr>
          <w:rFonts w:ascii="Cambria" w:hAnsi="Cambria"/>
          <w:sz w:val="23"/>
          <w:szCs w:val="23"/>
          <w:lang w:val="en-US"/>
        </w:rPr>
      </w:pPr>
      <w:r>
        <w:rPr>
          <w:rFonts w:ascii="Cambria" w:hAnsi="Cambria"/>
          <w:sz w:val="23"/>
          <w:szCs w:val="23"/>
          <w:lang w:val="en-US"/>
        </w:rPr>
        <w:lastRenderedPageBreak/>
        <w:t>[11] SWIM product simplified Han</w:t>
      </w:r>
      <w:ins w:id="0" w:author="Danièle Hauser" w:date="2022-04-15T18:46:00Z">
        <w:r>
          <w:rPr>
            <w:rFonts w:ascii="Cambria" w:hAnsi="Cambria"/>
            <w:sz w:val="23"/>
            <w:szCs w:val="23"/>
            <w:lang w:val="en-US"/>
          </w:rPr>
          <w:t>d</w:t>
        </w:r>
      </w:ins>
      <w:r>
        <w:rPr>
          <w:rFonts w:ascii="Cambria" w:hAnsi="Cambria"/>
          <w:sz w:val="23"/>
          <w:szCs w:val="23"/>
          <w:lang w:val="en-US"/>
        </w:rPr>
        <w:t xml:space="preserve">book, CNES document CF-GSFR-MU-3581-CNES, 2020, available on </w:t>
      </w:r>
    </w:p>
    <w:p w14:paraId="39451FA1" w14:textId="77777777" w:rsidR="00D616FA" w:rsidRDefault="00FF0144">
      <w:pPr>
        <w:jc w:val="both"/>
        <w:rPr>
          <w:sz w:val="36"/>
          <w:szCs w:val="36"/>
          <w:lang w:val="en-US"/>
        </w:rPr>
      </w:pPr>
      <w:r>
        <w:rPr>
          <w:rFonts w:ascii="Cambria" w:hAnsi="Cambria"/>
          <w:sz w:val="23"/>
          <w:szCs w:val="23"/>
          <w:lang w:val="en-US"/>
        </w:rPr>
        <w:t>https://www.aviso.altimetry.fr/fileadmin/documents/data/tools/SWIM_simplifi</w:t>
      </w:r>
      <w:r>
        <w:rPr>
          <w:rFonts w:ascii="Cambria" w:hAnsi="Cambria"/>
          <w:sz w:val="23"/>
          <w:szCs w:val="23"/>
          <w:lang w:val="en-US"/>
        </w:rPr>
        <w:t>ed_handbook.pdf</w:t>
      </w:r>
      <w:r>
        <w:rPr>
          <w:rFonts w:ascii="Cambria" w:hAnsi="Cambria"/>
          <w:lang w:val="en-US"/>
        </w:rPr>
        <w:t xml:space="preserve"> </w:t>
      </w:r>
      <w:r>
        <w:rPr>
          <w:sz w:val="23"/>
          <w:szCs w:val="23"/>
          <w:lang w:val="en-US"/>
        </w:rPr>
        <w:br w:type="page"/>
      </w:r>
    </w:p>
    <w:p w14:paraId="2BDB4113" w14:textId="77777777" w:rsidR="00D616FA" w:rsidRDefault="00D616FA">
      <w:pPr>
        <w:rPr>
          <w:sz w:val="28"/>
          <w:szCs w:val="28"/>
          <w:lang w:val="en-US"/>
        </w:rPr>
      </w:pPr>
    </w:p>
    <w:p w14:paraId="155C4AB9" w14:textId="77777777" w:rsidR="00D616FA" w:rsidRDefault="00D616FA">
      <w:pPr>
        <w:rPr>
          <w:rFonts w:ascii="Cambria" w:eastAsia="Cambria" w:hAnsi="Cambria" w:cs="Cambria"/>
          <w:color w:val="000000"/>
          <w:sz w:val="36"/>
          <w:szCs w:val="36"/>
          <w:lang w:val="en-US"/>
        </w:rPr>
      </w:pPr>
    </w:p>
    <w:p w14:paraId="10AB665D" w14:textId="77777777" w:rsidR="00D616FA" w:rsidRDefault="00FF0144">
      <w:pPr>
        <w:pStyle w:val="Corps"/>
        <w:widowControl w:val="0"/>
        <w:jc w:val="center"/>
        <w:outlineLvl w:val="0"/>
      </w:pPr>
      <w:r>
        <w:t>Appendix 1</w:t>
      </w:r>
    </w:p>
    <w:p w14:paraId="1A82B862" w14:textId="77777777" w:rsidR="00D616FA" w:rsidRDefault="00FF0144">
      <w:pPr>
        <w:pStyle w:val="Corps"/>
        <w:widowControl w:val="0"/>
        <w:jc w:val="center"/>
      </w:pPr>
      <w:r>
        <w:t>Guidelines for responding to the CFOSAT announcement</w:t>
      </w:r>
    </w:p>
    <w:p w14:paraId="23E83CBA" w14:textId="77777777" w:rsidR="00D616FA" w:rsidRDefault="00D616FA">
      <w:pPr>
        <w:pStyle w:val="Corps"/>
        <w:widowControl w:val="0"/>
        <w:rPr>
          <w:rFonts w:ascii="Times New Roman" w:eastAsia="Times New Roman" w:hAnsi="Times New Roman" w:cs="Times New Roman"/>
        </w:rPr>
      </w:pPr>
    </w:p>
    <w:p w14:paraId="1F6E7D18" w14:textId="77777777" w:rsidR="00D616FA" w:rsidRDefault="00FF0144">
      <w:pPr>
        <w:pStyle w:val="Corps"/>
        <w:rPr>
          <w:sz w:val="23"/>
          <w:szCs w:val="23"/>
        </w:rPr>
      </w:pPr>
      <w:r>
        <w:rPr>
          <w:sz w:val="23"/>
          <w:szCs w:val="23"/>
        </w:rPr>
        <w:t xml:space="preserve">Each proposal should be written in English, </w:t>
      </w:r>
    </w:p>
    <w:p w14:paraId="6CC1CD2B" w14:textId="77777777" w:rsidR="00D616FA" w:rsidRDefault="00FF0144">
      <w:pPr>
        <w:pStyle w:val="Corps"/>
        <w:rPr>
          <w:sz w:val="23"/>
          <w:szCs w:val="23"/>
        </w:rPr>
      </w:pPr>
      <w:r>
        <w:rPr>
          <w:sz w:val="23"/>
          <w:szCs w:val="23"/>
        </w:rPr>
        <w:t xml:space="preserve">Each </w:t>
      </w:r>
      <w:r>
        <w:rPr>
          <w:sz w:val="23"/>
          <w:szCs w:val="23"/>
        </w:rPr>
        <w:t>proposal should be composed of</w:t>
      </w:r>
    </w:p>
    <w:p w14:paraId="61E8E773" w14:textId="77777777" w:rsidR="00D616FA" w:rsidRDefault="00FF0144">
      <w:pPr>
        <w:pStyle w:val="Corps"/>
        <w:rPr>
          <w:sz w:val="23"/>
          <w:szCs w:val="23"/>
        </w:rPr>
      </w:pPr>
      <w:r>
        <w:rPr>
          <w:sz w:val="23"/>
          <w:szCs w:val="23"/>
        </w:rPr>
        <w:tab/>
      </w:r>
      <w:r>
        <w:rPr>
          <w:sz w:val="23"/>
          <w:szCs w:val="23"/>
        </w:rPr>
        <w:t xml:space="preserve">- one or several cover letters provided in Appendix 2. </w:t>
      </w:r>
    </w:p>
    <w:p w14:paraId="3F04184B" w14:textId="77777777" w:rsidR="00D616FA" w:rsidRDefault="00FF0144" w:rsidP="00B366B1">
      <w:pPr>
        <w:pStyle w:val="Corps"/>
        <w:ind w:left="708"/>
        <w:rPr>
          <w:sz w:val="23"/>
          <w:szCs w:val="23"/>
        </w:rPr>
      </w:pPr>
      <w:r>
        <w:rPr>
          <w:sz w:val="23"/>
          <w:szCs w:val="23"/>
        </w:rPr>
        <w:t xml:space="preserve">- the main document which must not exceed 20 pages (single space) including figures, tables, </w:t>
      </w:r>
    </w:p>
    <w:p w14:paraId="1B24D635" w14:textId="77777777" w:rsidR="00D616FA" w:rsidRDefault="00FF0144">
      <w:pPr>
        <w:pStyle w:val="Corps"/>
        <w:ind w:firstLine="708"/>
        <w:rPr>
          <w:sz w:val="23"/>
          <w:szCs w:val="23"/>
        </w:rPr>
      </w:pPr>
      <w:r>
        <w:rPr>
          <w:sz w:val="23"/>
          <w:szCs w:val="23"/>
        </w:rPr>
        <w:t>- appendices with at least the PI curriculum and publication list</w:t>
      </w:r>
    </w:p>
    <w:p w14:paraId="6F3A6460" w14:textId="2891D73A" w:rsidR="00D616FA" w:rsidRDefault="00FF0144">
      <w:pPr>
        <w:pStyle w:val="Corps"/>
        <w:rPr>
          <w:sz w:val="23"/>
          <w:szCs w:val="23"/>
        </w:rPr>
      </w:pPr>
      <w:r>
        <w:rPr>
          <w:sz w:val="23"/>
          <w:szCs w:val="23"/>
        </w:rPr>
        <w:tab/>
      </w:r>
      <w:r>
        <w:rPr>
          <w:sz w:val="23"/>
          <w:szCs w:val="23"/>
        </w:rPr>
        <w:t xml:space="preserve"> </w:t>
      </w:r>
    </w:p>
    <w:p w14:paraId="2E29AEC3" w14:textId="77777777" w:rsidR="00D616FA" w:rsidRDefault="00D616FA">
      <w:pPr>
        <w:pStyle w:val="Corps"/>
        <w:spacing w:line="280" w:lineRule="atLeast"/>
        <w:rPr>
          <w:rFonts w:ascii="Times New Roman" w:eastAsia="Times New Roman" w:hAnsi="Times New Roman" w:cs="Times New Roman"/>
          <w:sz w:val="23"/>
          <w:szCs w:val="23"/>
        </w:rPr>
      </w:pPr>
    </w:p>
    <w:p w14:paraId="10223A4C" w14:textId="77777777" w:rsidR="00D616FA" w:rsidRDefault="00FF0144">
      <w:pPr>
        <w:pStyle w:val="Corps"/>
        <w:rPr>
          <w:sz w:val="23"/>
          <w:szCs w:val="23"/>
        </w:rPr>
      </w:pPr>
      <w:r>
        <w:rPr>
          <w:sz w:val="23"/>
          <w:szCs w:val="23"/>
        </w:rPr>
        <w:t>The main document must contain the following sections</w:t>
      </w:r>
      <w:r>
        <w:rPr>
          <w:sz w:val="23"/>
          <w:szCs w:val="23"/>
        </w:rPr>
        <w:t>:</w:t>
      </w:r>
    </w:p>
    <w:p w14:paraId="0C2325B8" w14:textId="77777777" w:rsidR="00D616FA" w:rsidRDefault="00D616FA">
      <w:pPr>
        <w:pStyle w:val="Corps"/>
        <w:spacing w:line="280" w:lineRule="atLeast"/>
        <w:rPr>
          <w:rFonts w:ascii="Times New Roman" w:eastAsia="Times New Roman" w:hAnsi="Times New Roman" w:cs="Times New Roman"/>
          <w:sz w:val="23"/>
          <w:szCs w:val="23"/>
        </w:rPr>
      </w:pPr>
    </w:p>
    <w:p w14:paraId="3B6AA87C" w14:textId="77777777" w:rsidR="00D616FA" w:rsidRDefault="00FF0144">
      <w:pPr>
        <w:pStyle w:val="Corps"/>
        <w:rPr>
          <w:b/>
          <w:sz w:val="23"/>
          <w:szCs w:val="23"/>
        </w:rPr>
      </w:pPr>
      <w:r>
        <w:rPr>
          <w:b/>
          <w:sz w:val="23"/>
          <w:szCs w:val="23"/>
        </w:rPr>
        <w:t xml:space="preserve">Principal Investigator </w:t>
      </w:r>
    </w:p>
    <w:p w14:paraId="05CE7012" w14:textId="77777777" w:rsidR="00D616FA" w:rsidRDefault="00FF0144">
      <w:pPr>
        <w:pStyle w:val="Corps"/>
        <w:rPr>
          <w:sz w:val="23"/>
          <w:szCs w:val="23"/>
        </w:rPr>
      </w:pPr>
      <w:r>
        <w:rPr>
          <w:b/>
          <w:bCs/>
          <w:sz w:val="23"/>
          <w:szCs w:val="23"/>
        </w:rPr>
        <w:tab/>
      </w:r>
      <w:r>
        <w:rPr>
          <w:sz w:val="23"/>
          <w:szCs w:val="23"/>
        </w:rPr>
        <w:t>Surname, First name</w:t>
      </w:r>
    </w:p>
    <w:p w14:paraId="5BAE1FE7" w14:textId="77777777" w:rsidR="00D616FA" w:rsidRDefault="00FF0144">
      <w:pPr>
        <w:pStyle w:val="Corps"/>
        <w:spacing w:line="280" w:lineRule="atLeast"/>
        <w:rPr>
          <w:sz w:val="23"/>
          <w:szCs w:val="23"/>
        </w:rPr>
      </w:pPr>
      <w:r>
        <w:rPr>
          <w:sz w:val="23"/>
          <w:szCs w:val="23"/>
        </w:rPr>
        <w:tab/>
        <w:t>Title</w:t>
      </w:r>
    </w:p>
    <w:p w14:paraId="420AD80E" w14:textId="77777777" w:rsidR="00D616FA" w:rsidRDefault="00FF0144">
      <w:pPr>
        <w:pStyle w:val="Corps"/>
        <w:spacing w:line="280" w:lineRule="atLeast"/>
        <w:rPr>
          <w:sz w:val="23"/>
          <w:szCs w:val="23"/>
        </w:rPr>
      </w:pPr>
      <w:r>
        <w:rPr>
          <w:sz w:val="23"/>
          <w:szCs w:val="23"/>
        </w:rPr>
        <w:tab/>
        <w:t xml:space="preserve">Affiliation (laboratory, institution, ...): </w:t>
      </w:r>
    </w:p>
    <w:p w14:paraId="350F6395" w14:textId="77777777" w:rsidR="00D616FA" w:rsidRDefault="00FF0144">
      <w:pPr>
        <w:pStyle w:val="Corps"/>
        <w:spacing w:line="280" w:lineRule="atLeast"/>
        <w:rPr>
          <w:sz w:val="23"/>
          <w:szCs w:val="23"/>
        </w:rPr>
      </w:pPr>
      <w:r>
        <w:rPr>
          <w:sz w:val="23"/>
          <w:szCs w:val="23"/>
        </w:rPr>
        <w:tab/>
      </w:r>
      <w:r>
        <w:rPr>
          <w:sz w:val="23"/>
          <w:szCs w:val="23"/>
        </w:rPr>
        <w:t>Address</w:t>
      </w:r>
    </w:p>
    <w:p w14:paraId="2A6C2472" w14:textId="77777777" w:rsidR="00D616FA" w:rsidRDefault="00FF0144">
      <w:pPr>
        <w:pStyle w:val="Corps"/>
        <w:spacing w:line="280" w:lineRule="atLeast"/>
        <w:rPr>
          <w:sz w:val="23"/>
          <w:szCs w:val="23"/>
        </w:rPr>
      </w:pPr>
      <w:r>
        <w:rPr>
          <w:sz w:val="23"/>
          <w:szCs w:val="23"/>
        </w:rPr>
        <w:tab/>
        <w:t>E-mail, telephone</w:t>
      </w:r>
    </w:p>
    <w:p w14:paraId="11BEF0AD" w14:textId="77777777" w:rsidR="00D616FA" w:rsidRDefault="00D616FA">
      <w:pPr>
        <w:pStyle w:val="Corps"/>
        <w:spacing w:line="280" w:lineRule="atLeast"/>
        <w:rPr>
          <w:rFonts w:ascii="Times New Roman" w:eastAsia="Times New Roman" w:hAnsi="Times New Roman" w:cs="Times New Roman"/>
          <w:b/>
          <w:bCs/>
          <w:sz w:val="23"/>
          <w:szCs w:val="23"/>
        </w:rPr>
      </w:pPr>
    </w:p>
    <w:p w14:paraId="6523C65B" w14:textId="77777777" w:rsidR="00D616FA" w:rsidRDefault="00FF0144">
      <w:pPr>
        <w:pStyle w:val="Default"/>
        <w:jc w:val="both"/>
        <w:rPr>
          <w:rFonts w:ascii="Cambria" w:eastAsia="Cambria" w:hAnsi="Cambria" w:cs="Cambria"/>
          <w:sz w:val="23"/>
          <w:szCs w:val="23"/>
          <w:lang w:val="en-US"/>
        </w:rPr>
      </w:pPr>
      <w:r>
        <w:rPr>
          <w:b/>
          <w:sz w:val="23"/>
          <w:szCs w:val="23"/>
          <w:lang w:val="en-US"/>
        </w:rPr>
        <w:t>Title of the project</w:t>
      </w:r>
      <w:r>
        <w:rPr>
          <w:b/>
          <w:sz w:val="23"/>
          <w:szCs w:val="23"/>
          <w:lang w:val="en-US"/>
        </w:rPr>
        <w:t xml:space="preserve">: </w:t>
      </w:r>
      <w:r>
        <w:rPr>
          <w:lang w:val="en-US"/>
        </w:rPr>
        <w:t xml:space="preserve"> </w:t>
      </w:r>
      <w:r>
        <w:rPr>
          <w:rFonts w:ascii="Cambria" w:eastAsia="Cambria" w:hAnsi="Cambria" w:cs="Cambria"/>
          <w:sz w:val="23"/>
          <w:szCs w:val="23"/>
          <w:lang w:val="en-US"/>
        </w:rPr>
        <w:t>a short descriptive title</w:t>
      </w:r>
      <w:r>
        <w:rPr>
          <w:rFonts w:ascii="Cambria" w:eastAsia="Cambria" w:hAnsi="Cambria" w:cs="Cambria"/>
          <w:sz w:val="23"/>
          <w:szCs w:val="23"/>
          <w:lang w:val="en-US"/>
        </w:rPr>
        <w:t xml:space="preserve">, a </w:t>
      </w:r>
      <w:r>
        <w:rPr>
          <w:rFonts w:ascii="Cambria" w:eastAsia="Cambria" w:hAnsi="Cambria" w:cs="Cambria"/>
          <w:sz w:val="23"/>
          <w:szCs w:val="23"/>
          <w:lang w:val="en-US"/>
        </w:rPr>
        <w:t>acronym (max 10 letters)</w:t>
      </w:r>
      <w:r>
        <w:rPr>
          <w:rFonts w:ascii="Cambria" w:eastAsia="Cambria" w:hAnsi="Cambria" w:cs="Cambria"/>
          <w:sz w:val="23"/>
          <w:szCs w:val="23"/>
          <w:lang w:val="en-US"/>
        </w:rPr>
        <w:t xml:space="preserve"> is also appreciated</w:t>
      </w:r>
    </w:p>
    <w:p w14:paraId="287D8307" w14:textId="77777777" w:rsidR="00D616FA" w:rsidRDefault="00D616FA">
      <w:pPr>
        <w:pStyle w:val="Corps"/>
        <w:spacing w:line="280" w:lineRule="exact"/>
        <w:rPr>
          <w:rFonts w:ascii="Times New Roman" w:eastAsia="Times New Roman" w:hAnsi="Times New Roman" w:cs="Times New Roman"/>
          <w:sz w:val="23"/>
          <w:szCs w:val="23"/>
        </w:rPr>
      </w:pPr>
    </w:p>
    <w:p w14:paraId="72186195" w14:textId="77777777" w:rsidR="00D616FA" w:rsidRPr="00B366B1" w:rsidRDefault="00FF0144">
      <w:pPr>
        <w:pStyle w:val="Default"/>
        <w:rPr>
          <w:rFonts w:ascii="Cambria" w:eastAsia="Times New Roman" w:hAnsi="Cambria" w:cs="Times New Roman"/>
          <w:sz w:val="23"/>
          <w:szCs w:val="23"/>
          <w:lang w:val="en-US"/>
        </w:rPr>
      </w:pPr>
      <w:r w:rsidRPr="00B366B1">
        <w:rPr>
          <w:rFonts w:ascii="Cambria" w:hAnsi="Cambria"/>
          <w:b/>
          <w:sz w:val="23"/>
          <w:szCs w:val="23"/>
          <w:lang w:val="en-US"/>
        </w:rPr>
        <w:t>Summary</w:t>
      </w:r>
    </w:p>
    <w:p w14:paraId="25B2E376" w14:textId="77777777" w:rsidR="00D616FA" w:rsidRDefault="00FF0144">
      <w:pPr>
        <w:pStyle w:val="Corps"/>
        <w:spacing w:line="280" w:lineRule="exact"/>
        <w:rPr>
          <w:sz w:val="23"/>
          <w:szCs w:val="23"/>
        </w:rPr>
      </w:pPr>
      <w:r>
        <w:rPr>
          <w:sz w:val="23"/>
          <w:szCs w:val="23"/>
        </w:rPr>
        <w:t xml:space="preserve">A </w:t>
      </w:r>
      <w:r>
        <w:rPr>
          <w:sz w:val="23"/>
          <w:szCs w:val="23"/>
        </w:rPr>
        <w:t>simple, concise statement about the investigation, its conduct and the anticipated results. This summary should not exceed one single-spaced, typewritten pages.</w:t>
      </w:r>
    </w:p>
    <w:p w14:paraId="5ACCE328" w14:textId="77777777" w:rsidR="00D616FA" w:rsidRDefault="00D616FA">
      <w:pPr>
        <w:pStyle w:val="Corps"/>
        <w:spacing w:line="280" w:lineRule="exact"/>
        <w:rPr>
          <w:sz w:val="23"/>
          <w:szCs w:val="23"/>
        </w:rPr>
      </w:pPr>
    </w:p>
    <w:p w14:paraId="013365B4" w14:textId="77777777" w:rsidR="00D616FA" w:rsidRDefault="00FF0144">
      <w:pPr>
        <w:pStyle w:val="Corps"/>
        <w:spacing w:line="280" w:lineRule="exact"/>
        <w:rPr>
          <w:sz w:val="23"/>
          <w:szCs w:val="23"/>
        </w:rPr>
      </w:pPr>
      <w:r>
        <w:rPr>
          <w:b/>
          <w:bCs/>
          <w:sz w:val="23"/>
          <w:szCs w:val="23"/>
        </w:rPr>
        <w:t xml:space="preserve">State of the art in the context of the proposal: </w:t>
      </w:r>
      <w:r>
        <w:rPr>
          <w:sz w:val="23"/>
          <w:szCs w:val="23"/>
        </w:rPr>
        <w:t>within the proposing team, at the national and international level</w:t>
      </w:r>
      <w:r>
        <w:rPr>
          <w:sz w:val="23"/>
          <w:szCs w:val="23"/>
        </w:rPr>
        <w:t xml:space="preserve">. </w:t>
      </w:r>
      <w:r>
        <w:rPr>
          <w:sz w:val="23"/>
          <w:szCs w:val="23"/>
        </w:rPr>
        <w:t>If the proposal is a continuation of the work selected for the first Science Team period (2019-2022), a summary of the results will be pres</w:t>
      </w:r>
      <w:r>
        <w:rPr>
          <w:sz w:val="23"/>
          <w:szCs w:val="23"/>
        </w:rPr>
        <w:t>ented.</w:t>
      </w:r>
    </w:p>
    <w:p w14:paraId="2BD15AA5" w14:textId="77777777" w:rsidR="00D616FA" w:rsidRDefault="00D616FA">
      <w:pPr>
        <w:pStyle w:val="Corps"/>
        <w:spacing w:line="280" w:lineRule="exact"/>
        <w:rPr>
          <w:rFonts w:ascii="Times New Roman" w:eastAsia="Times New Roman" w:hAnsi="Times New Roman" w:cs="Times New Roman"/>
          <w:sz w:val="23"/>
          <w:szCs w:val="23"/>
        </w:rPr>
      </w:pPr>
    </w:p>
    <w:p w14:paraId="198F44E3" w14:textId="77777777" w:rsidR="00D616FA" w:rsidRDefault="00FF0144">
      <w:pPr>
        <w:pStyle w:val="Corps"/>
        <w:rPr>
          <w:b/>
          <w:sz w:val="23"/>
          <w:szCs w:val="23"/>
        </w:rPr>
      </w:pPr>
      <w:r>
        <w:rPr>
          <w:b/>
          <w:sz w:val="23"/>
          <w:szCs w:val="23"/>
        </w:rPr>
        <w:t>Work plan and project Schedule</w:t>
      </w:r>
    </w:p>
    <w:p w14:paraId="28526862" w14:textId="77777777" w:rsidR="00D616FA" w:rsidRDefault="00D616FA">
      <w:pPr>
        <w:pStyle w:val="Corps"/>
        <w:spacing w:line="280" w:lineRule="exact"/>
        <w:rPr>
          <w:rFonts w:ascii="Times New Roman" w:eastAsia="Times New Roman" w:hAnsi="Times New Roman" w:cs="Times New Roman"/>
          <w:sz w:val="23"/>
          <w:szCs w:val="23"/>
        </w:rPr>
      </w:pPr>
    </w:p>
    <w:p w14:paraId="7C7B445D" w14:textId="77777777" w:rsidR="00D616FA" w:rsidRDefault="00FF0144">
      <w:pPr>
        <w:pStyle w:val="Corps"/>
        <w:rPr>
          <w:b/>
          <w:sz w:val="23"/>
          <w:szCs w:val="23"/>
        </w:rPr>
      </w:pPr>
      <w:r>
        <w:rPr>
          <w:b/>
          <w:sz w:val="23"/>
          <w:szCs w:val="23"/>
        </w:rPr>
        <w:t>Type of CFOSAT data requested for the proposal</w:t>
      </w:r>
    </w:p>
    <w:p w14:paraId="1FFA944B" w14:textId="77777777" w:rsidR="00D616FA" w:rsidRDefault="00D616FA">
      <w:pPr>
        <w:pStyle w:val="Corps"/>
        <w:spacing w:line="280" w:lineRule="exact"/>
        <w:rPr>
          <w:rFonts w:ascii="Times New Roman" w:eastAsia="Times New Roman" w:hAnsi="Times New Roman" w:cs="Times New Roman"/>
          <w:b/>
          <w:bCs/>
          <w:sz w:val="23"/>
          <w:szCs w:val="23"/>
        </w:rPr>
      </w:pPr>
    </w:p>
    <w:p w14:paraId="6B17BDB6" w14:textId="77777777" w:rsidR="00D616FA" w:rsidRDefault="00FF0144">
      <w:pPr>
        <w:pStyle w:val="Corps"/>
        <w:spacing w:line="280" w:lineRule="exact"/>
        <w:rPr>
          <w:bCs/>
          <w:sz w:val="23"/>
          <w:szCs w:val="23"/>
        </w:rPr>
      </w:pPr>
      <w:r>
        <w:rPr>
          <w:b/>
          <w:bCs/>
          <w:sz w:val="23"/>
          <w:szCs w:val="23"/>
        </w:rPr>
        <w:t xml:space="preserve">Main expected outcomes of the project </w:t>
      </w:r>
    </w:p>
    <w:p w14:paraId="08D5DF5D" w14:textId="77777777" w:rsidR="00D616FA" w:rsidRDefault="00FF0144">
      <w:pPr>
        <w:pStyle w:val="Corps"/>
        <w:spacing w:line="280" w:lineRule="exact"/>
        <w:rPr>
          <w:bCs/>
          <w:sz w:val="23"/>
          <w:szCs w:val="23"/>
        </w:rPr>
      </w:pPr>
      <w:r>
        <w:rPr>
          <w:bCs/>
          <w:sz w:val="23"/>
          <w:szCs w:val="23"/>
        </w:rPr>
        <w:t>Choose one or several in the following list.</w:t>
      </w:r>
    </w:p>
    <w:p w14:paraId="0FE6AA29" w14:textId="77777777" w:rsidR="00D616FA" w:rsidRDefault="00FF0144">
      <w:pPr>
        <w:pStyle w:val="Corps"/>
        <w:numPr>
          <w:ilvl w:val="3"/>
          <w:numId w:val="11"/>
        </w:numPr>
        <w:spacing w:line="280" w:lineRule="exact"/>
        <w:rPr>
          <w:b/>
          <w:bCs/>
          <w:sz w:val="23"/>
          <w:szCs w:val="23"/>
        </w:rPr>
      </w:pPr>
      <w:r>
        <w:rPr>
          <w:bCs/>
          <w:sz w:val="23"/>
          <w:szCs w:val="23"/>
        </w:rPr>
        <w:t>algorithm and/or product assessment,</w:t>
      </w:r>
    </w:p>
    <w:p w14:paraId="1F1AA34A" w14:textId="77777777" w:rsidR="00D616FA" w:rsidRDefault="00FF0144">
      <w:pPr>
        <w:pStyle w:val="Corps"/>
        <w:numPr>
          <w:ilvl w:val="3"/>
          <w:numId w:val="11"/>
        </w:numPr>
        <w:spacing w:line="280" w:lineRule="exact"/>
        <w:rPr>
          <w:b/>
          <w:bCs/>
          <w:sz w:val="23"/>
          <w:szCs w:val="23"/>
        </w:rPr>
      </w:pPr>
      <w:r>
        <w:rPr>
          <w:bCs/>
          <w:sz w:val="23"/>
          <w:szCs w:val="23"/>
        </w:rPr>
        <w:t xml:space="preserve">new product definition, </w:t>
      </w:r>
    </w:p>
    <w:p w14:paraId="5BF710CB" w14:textId="77777777" w:rsidR="00D616FA" w:rsidRDefault="00FF0144">
      <w:pPr>
        <w:pStyle w:val="Corps"/>
        <w:numPr>
          <w:ilvl w:val="3"/>
          <w:numId w:val="11"/>
        </w:numPr>
        <w:spacing w:line="280" w:lineRule="exact"/>
        <w:rPr>
          <w:b/>
          <w:bCs/>
          <w:sz w:val="23"/>
          <w:szCs w:val="23"/>
        </w:rPr>
      </w:pPr>
      <w:r>
        <w:rPr>
          <w:bCs/>
          <w:sz w:val="23"/>
          <w:szCs w:val="23"/>
        </w:rPr>
        <w:t>scientific publications,</w:t>
      </w:r>
    </w:p>
    <w:p w14:paraId="304C1D74" w14:textId="77777777" w:rsidR="00D616FA" w:rsidRDefault="00FF0144">
      <w:pPr>
        <w:pStyle w:val="Corps"/>
        <w:numPr>
          <w:ilvl w:val="3"/>
          <w:numId w:val="11"/>
        </w:numPr>
        <w:spacing w:line="280" w:lineRule="exact"/>
        <w:rPr>
          <w:b/>
          <w:bCs/>
          <w:sz w:val="23"/>
          <w:szCs w:val="23"/>
        </w:rPr>
      </w:pPr>
      <w:r>
        <w:rPr>
          <w:bCs/>
          <w:sz w:val="23"/>
          <w:szCs w:val="23"/>
        </w:rPr>
        <w:t>other (precise).</w:t>
      </w:r>
    </w:p>
    <w:p w14:paraId="7312BF95" w14:textId="77777777" w:rsidR="00D616FA" w:rsidRDefault="00D616FA">
      <w:pPr>
        <w:pStyle w:val="Corps"/>
        <w:spacing w:line="280" w:lineRule="exact"/>
        <w:rPr>
          <w:rFonts w:ascii="Times New Roman" w:eastAsia="Times New Roman" w:hAnsi="Times New Roman" w:cs="Times New Roman"/>
          <w:sz w:val="23"/>
          <w:szCs w:val="23"/>
        </w:rPr>
      </w:pPr>
    </w:p>
    <w:p w14:paraId="314CAC2B" w14:textId="77777777" w:rsidR="00D616FA" w:rsidRDefault="00FF0144">
      <w:pPr>
        <w:pStyle w:val="Corps"/>
        <w:rPr>
          <w:b/>
          <w:sz w:val="23"/>
          <w:szCs w:val="23"/>
        </w:rPr>
      </w:pPr>
      <w:r>
        <w:rPr>
          <w:b/>
          <w:sz w:val="23"/>
          <w:szCs w:val="23"/>
        </w:rPr>
        <w:t xml:space="preserve">Ressources </w:t>
      </w:r>
    </w:p>
    <w:p w14:paraId="6575BCF8" w14:textId="77777777" w:rsidR="00D616FA" w:rsidRDefault="00FF0144">
      <w:pPr>
        <w:pStyle w:val="Corps"/>
        <w:spacing w:line="280" w:lineRule="exact"/>
        <w:rPr>
          <w:sz w:val="23"/>
          <w:szCs w:val="23"/>
        </w:rPr>
      </w:pPr>
      <w:r>
        <w:rPr>
          <w:b/>
          <w:bCs/>
          <w:sz w:val="23"/>
          <w:szCs w:val="23"/>
        </w:rPr>
        <w:tab/>
      </w:r>
      <w:r>
        <w:rPr>
          <w:sz w:val="23"/>
          <w:szCs w:val="23"/>
        </w:rPr>
        <w:t xml:space="preserve">- </w:t>
      </w:r>
      <w:del w:id="1" w:author="Sylvestre-Baron Annick" w:date="2022-04-14T16:19:00Z">
        <w:r>
          <w:rPr>
            <w:sz w:val="23"/>
            <w:szCs w:val="23"/>
          </w:rPr>
          <w:delText xml:space="preserve">ressources </w:delText>
        </w:r>
      </w:del>
      <w:ins w:id="2" w:author="Sylvestre-Baron Annick" w:date="2022-04-14T16:19:00Z">
        <w:r>
          <w:rPr>
            <w:sz w:val="23"/>
            <w:szCs w:val="23"/>
          </w:rPr>
          <w:t xml:space="preserve">Ressources </w:t>
        </w:r>
      </w:ins>
      <w:r>
        <w:rPr>
          <w:sz w:val="23"/>
          <w:szCs w:val="23"/>
        </w:rPr>
        <w:t>brought by the team and its institution</w:t>
      </w:r>
    </w:p>
    <w:p w14:paraId="70DF5DA4" w14:textId="77777777" w:rsidR="00D616FA" w:rsidRDefault="00FF0144">
      <w:pPr>
        <w:pStyle w:val="Corps"/>
        <w:spacing w:line="280" w:lineRule="exact"/>
        <w:rPr>
          <w:sz w:val="23"/>
          <w:szCs w:val="23"/>
        </w:rPr>
      </w:pPr>
      <w:r>
        <w:rPr>
          <w:sz w:val="23"/>
          <w:szCs w:val="23"/>
        </w:rPr>
        <w:tab/>
      </w:r>
      <w:r>
        <w:rPr>
          <w:sz w:val="23"/>
          <w:szCs w:val="23"/>
        </w:rPr>
        <w:tab/>
        <w:t>- personal (CoIs, Other personal)</w:t>
      </w:r>
    </w:p>
    <w:p w14:paraId="44185DD4" w14:textId="77777777" w:rsidR="00D616FA" w:rsidRDefault="00FF0144">
      <w:pPr>
        <w:pStyle w:val="Corps"/>
        <w:spacing w:line="280" w:lineRule="exact"/>
        <w:rPr>
          <w:sz w:val="23"/>
          <w:szCs w:val="23"/>
        </w:rPr>
      </w:pPr>
      <w:r>
        <w:rPr>
          <w:sz w:val="23"/>
          <w:szCs w:val="23"/>
        </w:rPr>
        <w:tab/>
      </w:r>
      <w:r>
        <w:rPr>
          <w:sz w:val="23"/>
          <w:szCs w:val="23"/>
        </w:rPr>
        <w:tab/>
        <w:t>- functioning budget</w:t>
      </w:r>
    </w:p>
    <w:p w14:paraId="75D47497" w14:textId="77777777" w:rsidR="00D616FA" w:rsidRDefault="00FF0144">
      <w:pPr>
        <w:pStyle w:val="Corps"/>
        <w:spacing w:line="280" w:lineRule="exact"/>
        <w:rPr>
          <w:sz w:val="23"/>
          <w:szCs w:val="23"/>
        </w:rPr>
      </w:pPr>
      <w:r>
        <w:rPr>
          <w:sz w:val="23"/>
          <w:szCs w:val="23"/>
        </w:rPr>
        <w:tab/>
      </w:r>
      <w:r>
        <w:rPr>
          <w:sz w:val="23"/>
          <w:szCs w:val="23"/>
        </w:rPr>
        <w:tab/>
        <w:t>- existing data, models, …</w:t>
      </w:r>
    </w:p>
    <w:p w14:paraId="7289B83E" w14:textId="77777777" w:rsidR="00D616FA" w:rsidRDefault="00FF0144">
      <w:pPr>
        <w:pStyle w:val="Corps"/>
        <w:spacing w:line="280" w:lineRule="exact"/>
        <w:rPr>
          <w:sz w:val="23"/>
          <w:szCs w:val="23"/>
        </w:rPr>
      </w:pPr>
      <w:r>
        <w:rPr>
          <w:sz w:val="23"/>
          <w:szCs w:val="23"/>
        </w:rPr>
        <w:lastRenderedPageBreak/>
        <w:tab/>
        <w:t>- ressources</w:t>
      </w:r>
      <w:r>
        <w:rPr>
          <w:sz w:val="23"/>
          <w:szCs w:val="23"/>
        </w:rPr>
        <w:t xml:space="preserve"> requested in the context of this project (specify the frame considered to </w:t>
      </w:r>
      <w:r>
        <w:rPr>
          <w:sz w:val="23"/>
          <w:szCs w:val="23"/>
        </w:rPr>
        <w:t>cover the need)</w:t>
      </w:r>
    </w:p>
    <w:p w14:paraId="286E183D" w14:textId="77777777" w:rsidR="00D616FA" w:rsidRDefault="00D616FA">
      <w:pPr>
        <w:pStyle w:val="Corps"/>
        <w:spacing w:line="280" w:lineRule="exact"/>
        <w:rPr>
          <w:rFonts w:ascii="Times New Roman" w:eastAsia="Times New Roman" w:hAnsi="Times New Roman" w:cs="Times New Roman"/>
          <w:sz w:val="23"/>
          <w:szCs w:val="23"/>
        </w:rPr>
      </w:pPr>
    </w:p>
    <w:p w14:paraId="22A49D6D" w14:textId="77777777" w:rsidR="00D616FA" w:rsidRPr="00B366B1" w:rsidRDefault="00FF0144">
      <w:pPr>
        <w:pStyle w:val="Default"/>
        <w:rPr>
          <w:rFonts w:ascii="Cambria" w:hAnsi="Cambria"/>
          <w:sz w:val="23"/>
          <w:szCs w:val="23"/>
          <w:lang w:val="en-US"/>
        </w:rPr>
      </w:pPr>
      <w:r w:rsidRPr="00B366B1">
        <w:rPr>
          <w:rFonts w:ascii="Cambria" w:hAnsi="Cambria"/>
          <w:sz w:val="23"/>
          <w:szCs w:val="23"/>
          <w:lang w:val="en-US"/>
        </w:rPr>
        <w:t xml:space="preserve">French teams seeking CNES financial support should in addition use the TOSCA “APR 2023” excel form to indicate requested funding. </w:t>
      </w:r>
      <w:r w:rsidRPr="00B366B1">
        <w:rPr>
          <w:rFonts w:ascii="Cambria" w:hAnsi="Cambria"/>
          <w:sz w:val="23"/>
          <w:szCs w:val="23"/>
          <w:lang w:val="en-US"/>
        </w:rPr>
        <w:t>This form will be part of the docu</w:t>
      </w:r>
      <w:r w:rsidRPr="00B366B1">
        <w:rPr>
          <w:rFonts w:ascii="Cambria" w:hAnsi="Cambria"/>
          <w:sz w:val="23"/>
          <w:szCs w:val="23"/>
          <w:lang w:val="en-US"/>
        </w:rPr>
        <w:t>ment package. If this form missed don</w:t>
      </w:r>
      <w:r w:rsidRPr="00B366B1">
        <w:rPr>
          <w:rFonts w:ascii="Cambria" w:hAnsi="Cambria"/>
          <w:sz w:val="23"/>
          <w:szCs w:val="23"/>
          <w:lang w:val="en-US"/>
        </w:rPr>
        <w:t xml:space="preserve">’t hesitate to request it by sending an email to </w:t>
      </w:r>
      <w:hyperlink r:id="rId28" w:tooltip="mailto:oceano@cnes.fr" w:history="1">
        <w:r w:rsidRPr="00B366B1">
          <w:rPr>
            <w:rStyle w:val="Hyperlink0"/>
            <w:rFonts w:ascii="Cambria" w:hAnsi="Cambria"/>
            <w:sz w:val="23"/>
            <w:szCs w:val="23"/>
            <w:lang w:val="en-US"/>
          </w:rPr>
          <w:t>oceano@cnes.fr</w:t>
        </w:r>
      </w:hyperlink>
      <w:r w:rsidRPr="00B366B1">
        <w:rPr>
          <w:rStyle w:val="Hyperlink0"/>
          <w:rFonts w:ascii="Cambria" w:hAnsi="Cambria"/>
          <w:sz w:val="23"/>
          <w:szCs w:val="23"/>
          <w:lang w:val="en-US"/>
        </w:rPr>
        <w:t>.</w:t>
      </w:r>
      <w:r w:rsidRPr="00B366B1">
        <w:rPr>
          <w:rStyle w:val="Hyperlink0"/>
          <w:rFonts w:ascii="Cambria" w:hAnsi="Cambria"/>
          <w:sz w:val="23"/>
          <w:szCs w:val="23"/>
          <w:lang w:val="en-US"/>
        </w:rPr>
        <w:t xml:space="preserve"> </w:t>
      </w:r>
    </w:p>
    <w:p w14:paraId="20381A18" w14:textId="77777777" w:rsidR="00D616FA" w:rsidRDefault="00D616FA">
      <w:pPr>
        <w:pStyle w:val="Corps"/>
        <w:spacing w:line="280" w:lineRule="exact"/>
        <w:rPr>
          <w:rFonts w:ascii="Times New Roman" w:eastAsia="Times New Roman" w:hAnsi="Times New Roman" w:cs="Times New Roman"/>
          <w:sz w:val="23"/>
          <w:szCs w:val="23"/>
        </w:rPr>
      </w:pPr>
    </w:p>
    <w:p w14:paraId="234DC6BD" w14:textId="77777777" w:rsidR="00D616FA" w:rsidRDefault="00FF0144">
      <w:pPr>
        <w:pStyle w:val="Corps"/>
        <w:rPr>
          <w:b/>
          <w:sz w:val="23"/>
          <w:szCs w:val="23"/>
        </w:rPr>
      </w:pPr>
      <w:r>
        <w:rPr>
          <w:b/>
          <w:sz w:val="23"/>
          <w:szCs w:val="23"/>
        </w:rPr>
        <w:t>Considered collaborations</w:t>
      </w:r>
    </w:p>
    <w:p w14:paraId="79CE0717" w14:textId="77777777" w:rsidR="00D616FA" w:rsidRDefault="00D616FA">
      <w:pPr>
        <w:pStyle w:val="Corps"/>
        <w:rPr>
          <w:b/>
          <w:sz w:val="23"/>
          <w:szCs w:val="23"/>
        </w:rPr>
      </w:pPr>
    </w:p>
    <w:p w14:paraId="6FF2F3AA" w14:textId="77777777" w:rsidR="00D616FA" w:rsidRDefault="00FF0144">
      <w:pPr>
        <w:pStyle w:val="Corps"/>
        <w:rPr>
          <w:b/>
          <w:sz w:val="23"/>
          <w:szCs w:val="23"/>
        </w:rPr>
      </w:pPr>
      <w:r>
        <w:rPr>
          <w:b/>
          <w:sz w:val="23"/>
          <w:szCs w:val="23"/>
        </w:rPr>
        <w:t>References</w:t>
      </w:r>
    </w:p>
    <w:p w14:paraId="567AB9C4" w14:textId="77777777" w:rsidR="00D616FA" w:rsidRDefault="00D616FA">
      <w:pPr>
        <w:pStyle w:val="Corps"/>
        <w:rPr>
          <w:b/>
          <w:sz w:val="23"/>
          <w:szCs w:val="23"/>
        </w:rPr>
      </w:pPr>
    </w:p>
    <w:p w14:paraId="3D357B88" w14:textId="77777777" w:rsidR="00D616FA" w:rsidRDefault="00FF0144">
      <w:pPr>
        <w:pStyle w:val="Corps"/>
        <w:rPr>
          <w:b/>
          <w:sz w:val="23"/>
          <w:szCs w:val="23"/>
        </w:rPr>
      </w:pPr>
      <w:r>
        <w:rPr>
          <w:b/>
          <w:sz w:val="23"/>
          <w:szCs w:val="23"/>
        </w:rPr>
        <w:t>Appendices</w:t>
      </w:r>
    </w:p>
    <w:p w14:paraId="47D0D664" w14:textId="77777777" w:rsidR="00D616FA" w:rsidRDefault="00FF0144">
      <w:pPr>
        <w:pStyle w:val="Corps"/>
        <w:spacing w:line="280" w:lineRule="exact"/>
        <w:rPr>
          <w:sz w:val="23"/>
          <w:szCs w:val="23"/>
        </w:rPr>
      </w:pPr>
      <w:r>
        <w:rPr>
          <w:sz w:val="23"/>
          <w:szCs w:val="23"/>
        </w:rPr>
        <w:t xml:space="preserve">- PI curriculum vitae including a list of representative publications </w:t>
      </w:r>
    </w:p>
    <w:p w14:paraId="31BD86D5" w14:textId="77777777" w:rsidR="00D616FA" w:rsidRDefault="00FF0144">
      <w:pPr>
        <w:pStyle w:val="Corps"/>
        <w:spacing w:line="280" w:lineRule="exact"/>
        <w:rPr>
          <w:sz w:val="23"/>
          <w:szCs w:val="23"/>
        </w:rPr>
      </w:pPr>
      <w:r>
        <w:rPr>
          <w:sz w:val="23"/>
          <w:szCs w:val="23"/>
        </w:rPr>
        <w:t>- CoIs curriculum vitae including a list of representative publications</w:t>
      </w:r>
    </w:p>
    <w:p w14:paraId="4EEA5E50" w14:textId="77777777" w:rsidR="00D616FA" w:rsidRDefault="00FF0144">
      <w:pPr>
        <w:pStyle w:val="Corps"/>
        <w:spacing w:line="280" w:lineRule="exact"/>
        <w:rPr>
          <w:sz w:val="23"/>
          <w:szCs w:val="23"/>
        </w:rPr>
      </w:pPr>
      <w:r>
        <w:rPr>
          <w:sz w:val="23"/>
          <w:szCs w:val="23"/>
        </w:rPr>
        <w:t>- Any other information if necessary for the reviewing process</w:t>
      </w:r>
    </w:p>
    <w:p w14:paraId="1031011A" w14:textId="77777777" w:rsidR="00D616FA" w:rsidRDefault="00D616FA">
      <w:pPr>
        <w:pStyle w:val="Corps"/>
        <w:spacing w:line="280" w:lineRule="exact"/>
        <w:rPr>
          <w:rFonts w:ascii="Times New Roman" w:eastAsia="Times New Roman" w:hAnsi="Times New Roman" w:cs="Times New Roman"/>
          <w:b/>
          <w:bCs/>
          <w:sz w:val="22"/>
          <w:szCs w:val="22"/>
        </w:rPr>
      </w:pPr>
    </w:p>
    <w:p w14:paraId="4303F459" w14:textId="77777777" w:rsidR="00D616FA" w:rsidRDefault="00D616FA">
      <w:pPr>
        <w:pStyle w:val="Corps"/>
        <w:spacing w:line="280" w:lineRule="exact"/>
        <w:rPr>
          <w:rFonts w:ascii="Times New Roman" w:eastAsia="Times New Roman" w:hAnsi="Times New Roman" w:cs="Times New Roman"/>
          <w:b/>
          <w:bCs/>
          <w:sz w:val="22"/>
          <w:szCs w:val="22"/>
        </w:rPr>
      </w:pPr>
    </w:p>
    <w:p w14:paraId="09C1D320" w14:textId="77777777" w:rsidR="00D616FA" w:rsidRDefault="00D616FA">
      <w:pPr>
        <w:pStyle w:val="Corps"/>
        <w:widowControl w:val="0"/>
        <w:jc w:val="center"/>
        <w:rPr>
          <w:rFonts w:ascii="Times New Roman" w:eastAsia="Times New Roman" w:hAnsi="Times New Roman" w:cs="Times New Roman"/>
          <w:sz w:val="28"/>
          <w:szCs w:val="28"/>
        </w:rPr>
      </w:pPr>
    </w:p>
    <w:p w14:paraId="6BCD2F77" w14:textId="77777777" w:rsidR="00D616FA" w:rsidRDefault="00D616FA">
      <w:pPr>
        <w:pStyle w:val="Corps"/>
        <w:widowControl w:val="0"/>
        <w:jc w:val="center"/>
        <w:rPr>
          <w:rFonts w:ascii="Times New Roman" w:eastAsia="Times New Roman" w:hAnsi="Times New Roman" w:cs="Times New Roman"/>
          <w:sz w:val="28"/>
          <w:szCs w:val="28"/>
        </w:rPr>
      </w:pPr>
    </w:p>
    <w:p w14:paraId="39A2D4F4" w14:textId="77777777" w:rsidR="00D616FA" w:rsidRDefault="00D616FA">
      <w:pPr>
        <w:pStyle w:val="Corps"/>
        <w:rPr>
          <w:rFonts w:ascii="Times New Roman" w:eastAsia="Times New Roman" w:hAnsi="Times New Roman" w:cs="Times New Roman"/>
          <w:b/>
          <w:bCs/>
          <w:sz w:val="28"/>
          <w:szCs w:val="28"/>
        </w:rPr>
      </w:pPr>
    </w:p>
    <w:p w14:paraId="36D05DB2" w14:textId="77777777" w:rsidR="00D616FA" w:rsidRDefault="00FF0144">
      <w:pPr>
        <w:pStyle w:val="Corps"/>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br w:type="page"/>
      </w:r>
    </w:p>
    <w:p w14:paraId="72A75352" w14:textId="77777777" w:rsidR="00D616FA" w:rsidRDefault="00D616FA">
      <w:pPr>
        <w:pStyle w:val="Corps"/>
        <w:rPr>
          <w:rFonts w:ascii="Times New Roman" w:eastAsia="Times New Roman" w:hAnsi="Times New Roman" w:cs="Times New Roman"/>
          <w:b/>
          <w:bCs/>
          <w:sz w:val="28"/>
          <w:szCs w:val="28"/>
        </w:rPr>
      </w:pPr>
    </w:p>
    <w:p w14:paraId="183472F1" w14:textId="77777777" w:rsidR="00D616FA" w:rsidRDefault="00D616FA">
      <w:pPr>
        <w:pStyle w:val="Corps"/>
        <w:widowControl w:val="0"/>
        <w:jc w:val="center"/>
        <w:rPr>
          <w:rFonts w:ascii="Times New Roman" w:eastAsia="Times New Roman" w:hAnsi="Times New Roman" w:cs="Times New Roman"/>
          <w:sz w:val="27"/>
          <w:szCs w:val="27"/>
        </w:rPr>
      </w:pPr>
    </w:p>
    <w:p w14:paraId="2F2A4EA9" w14:textId="77777777" w:rsidR="00D616FA" w:rsidRDefault="00FF0144">
      <w:pPr>
        <w:pStyle w:val="Corps"/>
        <w:widowControl w:val="0"/>
        <w:jc w:val="center"/>
        <w:outlineLvl w:val="0"/>
      </w:pPr>
      <w:r>
        <w:t>Appendix 2</w:t>
      </w:r>
    </w:p>
    <w:p w14:paraId="05186B56" w14:textId="77777777" w:rsidR="00D616FA" w:rsidRDefault="00FF0144">
      <w:pPr>
        <w:pStyle w:val="Corps"/>
        <w:widowControl w:val="0"/>
        <w:jc w:val="center"/>
      </w:pPr>
      <w:r>
        <w:t>Model of cover letter</w:t>
      </w:r>
    </w:p>
    <w:p w14:paraId="14DA6FBA" w14:textId="77777777" w:rsidR="00D616FA" w:rsidRDefault="00D616FA">
      <w:pPr>
        <w:pStyle w:val="Corps"/>
        <w:widowControl w:val="0"/>
        <w:jc w:val="center"/>
        <w:rPr>
          <w:rFonts w:ascii="Times New Roman" w:eastAsia="Times New Roman" w:hAnsi="Times New Roman" w:cs="Times New Roman"/>
          <w:sz w:val="28"/>
          <w:szCs w:val="28"/>
        </w:rPr>
      </w:pPr>
    </w:p>
    <w:p w14:paraId="1AFCEFDD" w14:textId="77777777" w:rsidR="00D616FA" w:rsidRDefault="00FF0144">
      <w:pPr>
        <w:pStyle w:val="Corps"/>
        <w:rPr>
          <w:sz w:val="23"/>
          <w:szCs w:val="23"/>
        </w:rPr>
      </w:pPr>
      <w:r>
        <w:rPr>
          <w:sz w:val="23"/>
          <w:szCs w:val="23"/>
        </w:rPr>
        <w:t>We have carefully read the terms and conditions of the CFOSAT announcement and agree to abide with them.</w:t>
      </w:r>
    </w:p>
    <w:p w14:paraId="748ABB16" w14:textId="77777777" w:rsidR="00D616FA" w:rsidRDefault="00D616FA">
      <w:pPr>
        <w:pStyle w:val="Corps"/>
        <w:rPr>
          <w:rFonts w:eastAsia="Times New Roman" w:cs="Times New Roman"/>
          <w:sz w:val="23"/>
          <w:szCs w:val="23"/>
        </w:rPr>
      </w:pPr>
    </w:p>
    <w:p w14:paraId="093837FA" w14:textId="77777777" w:rsidR="00D616FA" w:rsidRDefault="00FF0144">
      <w:pPr>
        <w:pStyle w:val="Corps"/>
        <w:rPr>
          <w:sz w:val="23"/>
          <w:szCs w:val="23"/>
        </w:rPr>
      </w:pPr>
      <w:r>
        <w:rPr>
          <w:sz w:val="23"/>
          <w:szCs w:val="23"/>
        </w:rPr>
        <w:t>We certify that if our proposal is accepted and supported by ………………., the facilities and support identified in our proposal and available at our insti</w:t>
      </w:r>
      <w:r>
        <w:rPr>
          <w:sz w:val="23"/>
          <w:szCs w:val="23"/>
        </w:rPr>
        <w:t xml:space="preserve">tution will be extended to the </w:t>
      </w:r>
      <w:r>
        <w:rPr>
          <w:sz w:val="23"/>
          <w:szCs w:val="23"/>
        </w:rPr>
        <w:t>Principal Investigator and Co_I of the proposal.</w:t>
      </w:r>
    </w:p>
    <w:p w14:paraId="594993A6" w14:textId="77777777" w:rsidR="00D616FA" w:rsidRDefault="00D616FA" w:rsidP="00B366B1">
      <w:pPr>
        <w:pStyle w:val="Corps"/>
        <w:widowControl w:val="0"/>
        <w:rPr>
          <w:rFonts w:eastAsia="Times New Roman" w:cs="Times New Roman"/>
          <w:sz w:val="23"/>
          <w:szCs w:val="23"/>
        </w:rPr>
      </w:pPr>
    </w:p>
    <w:p w14:paraId="76B23D50" w14:textId="77777777" w:rsidR="00D616FA" w:rsidRDefault="00D616FA">
      <w:pPr>
        <w:pStyle w:val="Corps"/>
        <w:widowControl w:val="0"/>
        <w:jc w:val="center"/>
        <w:rPr>
          <w:rFonts w:eastAsia="Times New Roman" w:cs="Times New Roman"/>
          <w:sz w:val="23"/>
          <w:szCs w:val="23"/>
        </w:rPr>
      </w:pPr>
    </w:p>
    <w:p w14:paraId="2EE7297D" w14:textId="77777777" w:rsidR="00D616FA" w:rsidRDefault="00D616FA">
      <w:pPr>
        <w:pStyle w:val="Corps"/>
        <w:widowControl w:val="0"/>
        <w:jc w:val="center"/>
        <w:rPr>
          <w:rFonts w:eastAsia="Times New Roman" w:cs="Times New Roman"/>
          <w:sz w:val="23"/>
          <w:szCs w:val="23"/>
        </w:rPr>
      </w:pPr>
    </w:p>
    <w:p w14:paraId="752F6AF6" w14:textId="77777777" w:rsidR="00D616FA" w:rsidRDefault="00FF0144">
      <w:pPr>
        <w:pStyle w:val="Corps"/>
        <w:widowControl w:val="0"/>
        <w:jc w:val="left"/>
        <w:rPr>
          <w:rFonts w:eastAsia="Times New Roman" w:cs="Times New Roman"/>
          <w:sz w:val="23"/>
          <w:szCs w:val="23"/>
        </w:rPr>
      </w:pPr>
      <w:r>
        <w:rPr>
          <w:rFonts w:eastAsia="Times New Roman" w:cs="Times New Roman"/>
          <w:sz w:val="23"/>
          <w:szCs w:val="23"/>
        </w:rPr>
        <w:t>Budget requested (</w:t>
      </w:r>
      <w:r>
        <w:rPr>
          <w:rFonts w:eastAsia="Times New Roman" w:cs="Times New Roman"/>
          <w:sz w:val="23"/>
          <w:szCs w:val="23"/>
        </w:rPr>
        <w:t>only f</w:t>
      </w:r>
      <w:r>
        <w:rPr>
          <w:rFonts w:eastAsia="Times New Roman" w:cs="Times New Roman"/>
          <w:sz w:val="23"/>
          <w:szCs w:val="23"/>
        </w:rPr>
        <w:t>or French Investigators (PI or Co-I))</w:t>
      </w:r>
    </w:p>
    <w:p w14:paraId="3727554E" w14:textId="77777777" w:rsidR="00D616FA" w:rsidRDefault="00D616FA">
      <w:pPr>
        <w:pStyle w:val="Corps"/>
        <w:widowControl w:val="0"/>
        <w:jc w:val="left"/>
        <w:rPr>
          <w:rFonts w:eastAsia="Times New Roman" w:cs="Times New Roman"/>
          <w:sz w:val="23"/>
          <w:szCs w:val="23"/>
        </w:rPr>
      </w:pPr>
    </w:p>
    <w:p w14:paraId="7B006793" w14:textId="77777777" w:rsidR="00D616FA" w:rsidRDefault="00FF0144">
      <w:pPr>
        <w:pStyle w:val="Corps"/>
        <w:widowControl w:val="0"/>
        <w:jc w:val="left"/>
        <w:rPr>
          <w:rFonts w:eastAsia="Times New Roman" w:cs="Times New Roman"/>
          <w:sz w:val="23"/>
          <w:szCs w:val="23"/>
        </w:rPr>
      </w:pPr>
      <w:r>
        <w:rPr>
          <w:rFonts w:eastAsia="Times New Roman" w:cs="Times New Roman"/>
          <w:sz w:val="23"/>
          <w:szCs w:val="23"/>
        </w:rPr>
        <w:t>1</w:t>
      </w:r>
      <w:r>
        <w:rPr>
          <w:rFonts w:eastAsia="Times New Roman" w:cs="Times New Roman"/>
          <w:sz w:val="23"/>
          <w:szCs w:val="23"/>
          <w:vertAlign w:val="superscript"/>
        </w:rPr>
        <w:t>st</w:t>
      </w:r>
      <w:r>
        <w:rPr>
          <w:rFonts w:eastAsia="Times New Roman" w:cs="Times New Roman"/>
          <w:sz w:val="23"/>
          <w:szCs w:val="23"/>
        </w:rPr>
        <w:t xml:space="preserve"> Year ____________ 2</w:t>
      </w:r>
      <w:r>
        <w:rPr>
          <w:rFonts w:eastAsia="Times New Roman" w:cs="Times New Roman"/>
          <w:sz w:val="23"/>
          <w:szCs w:val="23"/>
          <w:vertAlign w:val="superscript"/>
        </w:rPr>
        <w:t>nd</w:t>
      </w:r>
      <w:r>
        <w:rPr>
          <w:rFonts w:eastAsia="Times New Roman" w:cs="Times New Roman"/>
          <w:sz w:val="23"/>
          <w:szCs w:val="23"/>
        </w:rPr>
        <w:t xml:space="preserve"> Year ____________ 3</w:t>
      </w:r>
      <w:r>
        <w:rPr>
          <w:rFonts w:eastAsia="Times New Roman" w:cs="Times New Roman"/>
          <w:sz w:val="23"/>
          <w:szCs w:val="23"/>
          <w:vertAlign w:val="superscript"/>
        </w:rPr>
        <w:t>rd</w:t>
      </w:r>
      <w:r>
        <w:rPr>
          <w:rFonts w:eastAsia="Times New Roman" w:cs="Times New Roman"/>
          <w:sz w:val="23"/>
          <w:szCs w:val="23"/>
        </w:rPr>
        <w:t xml:space="preserve"> Year _____________4</w:t>
      </w:r>
      <w:r>
        <w:rPr>
          <w:rFonts w:eastAsia="Times New Roman" w:cs="Times New Roman"/>
          <w:sz w:val="23"/>
          <w:szCs w:val="23"/>
          <w:vertAlign w:val="superscript"/>
        </w:rPr>
        <w:t>th</w:t>
      </w:r>
      <w:r>
        <w:rPr>
          <w:rFonts w:eastAsia="Times New Roman" w:cs="Times New Roman"/>
          <w:sz w:val="23"/>
          <w:szCs w:val="23"/>
        </w:rPr>
        <w:t xml:space="preserve"> Year</w:t>
      </w:r>
    </w:p>
    <w:p w14:paraId="5992753A" w14:textId="77777777" w:rsidR="00D616FA" w:rsidRDefault="00D616FA">
      <w:pPr>
        <w:pStyle w:val="Corps"/>
        <w:widowControl w:val="0"/>
        <w:jc w:val="left"/>
        <w:rPr>
          <w:rFonts w:eastAsia="Times New Roman" w:cs="Times New Roman"/>
          <w:sz w:val="23"/>
          <w:szCs w:val="23"/>
        </w:rPr>
      </w:pPr>
    </w:p>
    <w:p w14:paraId="62A8119A" w14:textId="77777777" w:rsidR="00D616FA" w:rsidRDefault="00FF0144">
      <w:pPr>
        <w:pStyle w:val="Corps"/>
        <w:widowControl w:val="0"/>
        <w:jc w:val="left"/>
        <w:rPr>
          <w:rFonts w:eastAsia="Times New Roman" w:cs="Times New Roman"/>
          <w:sz w:val="23"/>
          <w:szCs w:val="23"/>
        </w:rPr>
      </w:pPr>
      <w:r>
        <w:rPr>
          <w:rFonts w:eastAsia="Times New Roman" w:cs="Times New Roman"/>
          <w:sz w:val="23"/>
          <w:szCs w:val="23"/>
        </w:rPr>
        <w:t>Total: ________</w:t>
      </w:r>
    </w:p>
    <w:p w14:paraId="64B8317C" w14:textId="77777777" w:rsidR="00D616FA" w:rsidRDefault="00D616FA">
      <w:pPr>
        <w:pStyle w:val="Corps"/>
        <w:widowControl w:val="0"/>
        <w:jc w:val="left"/>
        <w:rPr>
          <w:rFonts w:eastAsia="Times New Roman" w:cs="Times New Roman"/>
          <w:sz w:val="23"/>
          <w:szCs w:val="23"/>
        </w:rPr>
      </w:pPr>
    </w:p>
    <w:p w14:paraId="094F5B82" w14:textId="77777777" w:rsidR="00D616FA" w:rsidRDefault="00D616FA">
      <w:pPr>
        <w:pStyle w:val="Corps"/>
        <w:widowControl w:val="0"/>
        <w:jc w:val="left"/>
        <w:rPr>
          <w:rFonts w:eastAsia="Times New Roman" w:cs="Times New Roman"/>
          <w:sz w:val="23"/>
          <w:szCs w:val="23"/>
        </w:rPr>
      </w:pPr>
    </w:p>
    <w:p w14:paraId="44764E90" w14:textId="77777777" w:rsidR="00D616FA" w:rsidRDefault="00D616FA">
      <w:pPr>
        <w:pStyle w:val="Corps"/>
        <w:widowControl w:val="0"/>
        <w:jc w:val="center"/>
        <w:rPr>
          <w:rFonts w:eastAsia="Times New Roman" w:cs="Times New Roman"/>
          <w:sz w:val="23"/>
          <w:szCs w:val="23"/>
        </w:rPr>
      </w:pPr>
    </w:p>
    <w:p w14:paraId="09B0B6F8" w14:textId="3480B905" w:rsidR="00D616FA" w:rsidRDefault="00FF0144">
      <w:pPr>
        <w:pStyle w:val="Corps"/>
        <w:jc w:val="center"/>
        <w:rPr>
          <w:sz w:val="23"/>
          <w:szCs w:val="23"/>
        </w:rPr>
      </w:pPr>
      <w:r>
        <w:rPr>
          <w:sz w:val="23"/>
          <w:szCs w:val="23"/>
        </w:rPr>
        <w:t>Signature of PI</w:t>
      </w:r>
      <w:r>
        <w:rPr>
          <w:sz w:val="23"/>
          <w:szCs w:val="23"/>
        </w:rPr>
        <w:t xml:space="preserve"> </w:t>
      </w:r>
      <w:r>
        <w:rPr>
          <w:sz w:val="23"/>
          <w:szCs w:val="23"/>
        </w:rPr>
        <w:t>with name and designation</w:t>
      </w:r>
    </w:p>
    <w:p w14:paraId="5B67F49A" w14:textId="77777777" w:rsidR="00D616FA" w:rsidRDefault="00D616FA">
      <w:pPr>
        <w:pStyle w:val="Corps"/>
        <w:rPr>
          <w:sz w:val="23"/>
          <w:szCs w:val="23"/>
        </w:rPr>
      </w:pPr>
    </w:p>
    <w:p w14:paraId="3E1F8DBD" w14:textId="77777777" w:rsidR="00D616FA" w:rsidRDefault="00D616FA">
      <w:pPr>
        <w:pStyle w:val="Corps"/>
        <w:widowControl w:val="0"/>
        <w:jc w:val="center"/>
        <w:rPr>
          <w:rFonts w:eastAsia="Times New Roman" w:cs="Times New Roman"/>
          <w:sz w:val="23"/>
          <w:szCs w:val="23"/>
        </w:rPr>
      </w:pPr>
    </w:p>
    <w:p w14:paraId="5B8D64AC" w14:textId="77777777" w:rsidR="00D616FA" w:rsidRDefault="00FF0144">
      <w:pPr>
        <w:pStyle w:val="Corps"/>
        <w:jc w:val="center"/>
        <w:rPr>
          <w:sz w:val="23"/>
          <w:szCs w:val="23"/>
        </w:rPr>
      </w:pPr>
      <w:r>
        <w:rPr>
          <w:sz w:val="23"/>
          <w:szCs w:val="23"/>
        </w:rPr>
        <w:t>Signature of Institution Head with Name and signature</w:t>
      </w:r>
    </w:p>
    <w:p w14:paraId="5A5C1298" w14:textId="77777777" w:rsidR="00D616FA" w:rsidRDefault="00D616FA">
      <w:pPr>
        <w:pStyle w:val="Corps"/>
        <w:jc w:val="center"/>
        <w:rPr>
          <w:sz w:val="23"/>
          <w:szCs w:val="23"/>
        </w:rPr>
      </w:pPr>
    </w:p>
    <w:p w14:paraId="19423194" w14:textId="77777777" w:rsidR="00D616FA" w:rsidRDefault="00FF0144">
      <w:pPr>
        <w:pStyle w:val="Corps"/>
        <w:jc w:val="center"/>
        <w:rPr>
          <w:sz w:val="23"/>
          <w:szCs w:val="23"/>
        </w:rPr>
      </w:pPr>
      <w:r>
        <w:rPr>
          <w:sz w:val="23"/>
          <w:szCs w:val="23"/>
        </w:rPr>
        <w:t>Date</w:t>
      </w:r>
    </w:p>
    <w:p w14:paraId="1B74C4DF" w14:textId="77777777" w:rsidR="00D616FA" w:rsidRDefault="00D616FA">
      <w:pPr>
        <w:pStyle w:val="Corps"/>
        <w:widowControl w:val="0"/>
        <w:jc w:val="center"/>
        <w:rPr>
          <w:rFonts w:eastAsia="Times New Roman" w:cs="Times New Roman"/>
          <w:sz w:val="23"/>
          <w:szCs w:val="23"/>
        </w:rPr>
      </w:pPr>
    </w:p>
    <w:p w14:paraId="69B16B23" w14:textId="77777777" w:rsidR="00D616FA" w:rsidRDefault="00D616FA">
      <w:pPr>
        <w:pStyle w:val="Corps"/>
        <w:widowControl w:val="0"/>
        <w:jc w:val="center"/>
        <w:rPr>
          <w:rFonts w:eastAsia="Times New Roman" w:cs="Times New Roman"/>
          <w:sz w:val="23"/>
          <w:szCs w:val="23"/>
        </w:rPr>
      </w:pPr>
    </w:p>
    <w:p w14:paraId="56680C88" w14:textId="77777777" w:rsidR="00D616FA" w:rsidRDefault="00FF0144">
      <w:pPr>
        <w:rPr>
          <w:rFonts w:ascii="Cambria" w:eastAsia="Cambria" w:hAnsi="Cambria" w:cs="Cambria"/>
          <w:color w:val="000000"/>
          <w:lang w:val="en-US"/>
        </w:rPr>
      </w:pPr>
      <w:r w:rsidRPr="00B366B1">
        <w:rPr>
          <w:lang w:val="en-US"/>
        </w:rPr>
        <w:br w:type="page"/>
      </w:r>
    </w:p>
    <w:p w14:paraId="70B5B00B" w14:textId="77777777" w:rsidR="00D616FA" w:rsidRDefault="00FF0144">
      <w:pPr>
        <w:pStyle w:val="Corps"/>
        <w:widowControl w:val="0"/>
        <w:jc w:val="center"/>
        <w:outlineLvl w:val="0"/>
      </w:pPr>
      <w:r>
        <w:lastRenderedPageBreak/>
        <w:t>Appendix 3</w:t>
      </w:r>
    </w:p>
    <w:p w14:paraId="052F92C1" w14:textId="77777777" w:rsidR="00D616FA" w:rsidRDefault="00FF0144">
      <w:pPr>
        <w:pStyle w:val="Corps"/>
        <w:widowControl w:val="0"/>
        <w:jc w:val="center"/>
      </w:pPr>
      <w:r>
        <w:t>N</w:t>
      </w:r>
      <w:r>
        <w:t xml:space="preserve">otice </w:t>
      </w:r>
      <w:r>
        <w:t>Of Intent</w:t>
      </w:r>
      <w:r>
        <w:t xml:space="preserve"> to propose</w:t>
      </w:r>
    </w:p>
    <w:p w14:paraId="0D1DBA3A" w14:textId="77777777" w:rsidR="00D616FA" w:rsidRDefault="00D616FA">
      <w:pPr>
        <w:pStyle w:val="Corps"/>
        <w:widowControl w:val="0"/>
        <w:jc w:val="left"/>
        <w:rPr>
          <w:sz w:val="28"/>
          <w:szCs w:val="28"/>
        </w:rPr>
      </w:pPr>
    </w:p>
    <w:p w14:paraId="487DFAD1" w14:textId="77777777" w:rsidR="00D616FA" w:rsidRDefault="00FF0144">
      <w:pPr>
        <w:pStyle w:val="Corps"/>
        <w:widowControl w:val="0"/>
        <w:rPr>
          <w:rFonts w:eastAsia="Times New Roman" w:cs="Times New Roman"/>
          <w:sz w:val="23"/>
          <w:szCs w:val="23"/>
        </w:rPr>
      </w:pPr>
      <w:r>
        <w:rPr>
          <w:rFonts w:eastAsia="Times New Roman" w:cs="Times New Roman"/>
          <w:sz w:val="23"/>
          <w:szCs w:val="23"/>
        </w:rPr>
        <w:t>In order to plan for a timely and efficient peer review process, Notices of</w:t>
      </w:r>
      <w:r>
        <w:rPr>
          <w:rFonts w:eastAsia="Times New Roman" w:cs="Times New Roman"/>
          <w:sz w:val="23"/>
          <w:szCs w:val="23"/>
        </w:rPr>
        <w:t xml:space="preserve"> </w:t>
      </w:r>
      <w:r>
        <w:rPr>
          <w:rFonts w:eastAsia="Times New Roman" w:cs="Times New Roman"/>
          <w:sz w:val="23"/>
          <w:szCs w:val="23"/>
        </w:rPr>
        <w:t xml:space="preserve">Intent (NOI’s) </w:t>
      </w:r>
      <w:r>
        <w:rPr>
          <w:rFonts w:eastAsia="Times New Roman" w:cs="Times New Roman"/>
          <w:sz w:val="23"/>
          <w:szCs w:val="23"/>
        </w:rPr>
        <w:t>to propose</w:t>
      </w:r>
      <w:r>
        <w:rPr>
          <w:rFonts w:eastAsia="Times New Roman" w:cs="Times New Roman"/>
          <w:sz w:val="23"/>
          <w:szCs w:val="23"/>
        </w:rPr>
        <w:t>,</w:t>
      </w:r>
      <w:r>
        <w:rPr>
          <w:rFonts w:eastAsia="Times New Roman" w:cs="Times New Roman"/>
          <w:sz w:val="23"/>
          <w:szCs w:val="23"/>
        </w:rPr>
        <w:t xml:space="preserve"> </w:t>
      </w:r>
      <w:r>
        <w:rPr>
          <w:rFonts w:eastAsia="Times New Roman" w:cs="Times New Roman"/>
          <w:sz w:val="23"/>
          <w:szCs w:val="23"/>
        </w:rPr>
        <w:t>are</w:t>
      </w:r>
      <w:r>
        <w:rPr>
          <w:rFonts w:eastAsia="Times New Roman" w:cs="Times New Roman"/>
          <w:sz w:val="23"/>
          <w:szCs w:val="23"/>
        </w:rPr>
        <w:t xml:space="preserve"> </w:t>
      </w:r>
      <w:r>
        <w:rPr>
          <w:rFonts w:eastAsia="Times New Roman" w:cs="Times New Roman"/>
          <w:sz w:val="23"/>
          <w:szCs w:val="23"/>
        </w:rPr>
        <w:t xml:space="preserve">strongly encouraged by the date given in this </w:t>
      </w:r>
      <w:r>
        <w:rPr>
          <w:rFonts w:eastAsia="Times New Roman" w:cs="Times New Roman"/>
          <w:sz w:val="23"/>
          <w:szCs w:val="23"/>
        </w:rPr>
        <w:t>Research Announcement</w:t>
      </w:r>
      <w:r>
        <w:rPr>
          <w:rFonts w:eastAsia="Times New Roman" w:cs="Times New Roman"/>
          <w:sz w:val="23"/>
          <w:szCs w:val="23"/>
        </w:rPr>
        <w:t>. The submission of a NOI is not a commitment to</w:t>
      </w:r>
      <w:r>
        <w:rPr>
          <w:rFonts w:eastAsia="Times New Roman" w:cs="Times New Roman"/>
          <w:sz w:val="23"/>
          <w:szCs w:val="23"/>
        </w:rPr>
        <w:t xml:space="preserve"> </w:t>
      </w:r>
      <w:r>
        <w:rPr>
          <w:rFonts w:eastAsia="Times New Roman" w:cs="Times New Roman"/>
          <w:sz w:val="23"/>
          <w:szCs w:val="23"/>
        </w:rPr>
        <w:t>submit a proposal, nor is information contained therein considered binding on the submitter. NOI’s are</w:t>
      </w:r>
      <w:r>
        <w:rPr>
          <w:rFonts w:eastAsia="Times New Roman" w:cs="Times New Roman"/>
          <w:sz w:val="23"/>
          <w:szCs w:val="23"/>
        </w:rPr>
        <w:t xml:space="preserve"> </w:t>
      </w:r>
      <w:r>
        <w:rPr>
          <w:rFonts w:eastAsia="Times New Roman" w:cs="Times New Roman"/>
          <w:sz w:val="23"/>
          <w:szCs w:val="23"/>
        </w:rPr>
        <w:t>to be submitted electronically by sending the requested information at:</w:t>
      </w:r>
      <w:r>
        <w:rPr>
          <w:rFonts w:eastAsia="Times New Roman" w:cs="Times New Roman"/>
          <w:sz w:val="23"/>
          <w:szCs w:val="23"/>
        </w:rPr>
        <w:t xml:space="preserve"> </w:t>
      </w:r>
      <w:hyperlink r:id="rId29" w:history="1">
        <w:r>
          <w:rPr>
            <w:rStyle w:val="Hyperlink0"/>
            <w:rFonts w:eastAsia="Arial Unicode MS" w:cs="Arial"/>
            <w:sz w:val="23"/>
            <w:szCs w:val="23"/>
          </w:rPr>
          <w:t>oceano@cnes.fr</w:t>
        </w:r>
      </w:hyperlink>
    </w:p>
    <w:p w14:paraId="240C0329" w14:textId="77777777" w:rsidR="00D616FA" w:rsidRDefault="00D616FA">
      <w:pPr>
        <w:pStyle w:val="Corps"/>
        <w:widowControl w:val="0"/>
        <w:rPr>
          <w:sz w:val="23"/>
          <w:szCs w:val="23"/>
        </w:rPr>
      </w:pPr>
    </w:p>
    <w:p w14:paraId="7BE2108F" w14:textId="77777777" w:rsidR="00D616FA" w:rsidRDefault="00FF0144">
      <w:pPr>
        <w:pStyle w:val="Corps"/>
        <w:widowControl w:val="0"/>
        <w:rPr>
          <w:rFonts w:eastAsia="Times New Roman" w:cs="Times New Roman"/>
          <w:sz w:val="23"/>
          <w:szCs w:val="23"/>
        </w:rPr>
      </w:pPr>
      <w:r>
        <w:rPr>
          <w:rFonts w:eastAsia="Times New Roman" w:cs="Times New Roman"/>
          <w:sz w:val="23"/>
          <w:szCs w:val="23"/>
        </w:rPr>
        <w:t>At a minimum, the following</w:t>
      </w:r>
      <w:r>
        <w:rPr>
          <w:rFonts w:eastAsia="Times New Roman" w:cs="Times New Roman"/>
          <w:sz w:val="23"/>
          <w:szCs w:val="23"/>
        </w:rPr>
        <w:t xml:space="preserve"> information will be requested:</w:t>
      </w:r>
    </w:p>
    <w:p w14:paraId="2AA247E5" w14:textId="77777777" w:rsidR="00D616FA" w:rsidRDefault="00D616FA">
      <w:pPr>
        <w:pStyle w:val="Corps"/>
        <w:widowControl w:val="0"/>
        <w:rPr>
          <w:rFonts w:eastAsia="Times New Roman" w:cs="Times New Roman"/>
          <w:sz w:val="23"/>
          <w:szCs w:val="23"/>
        </w:rPr>
      </w:pPr>
    </w:p>
    <w:p w14:paraId="2EACDF1B" w14:textId="77777777" w:rsidR="00D616FA" w:rsidRDefault="00FF0144">
      <w:pPr>
        <w:pStyle w:val="Corps"/>
        <w:widowControl w:val="0"/>
        <w:ind w:left="708"/>
        <w:rPr>
          <w:rFonts w:eastAsia="Times New Roman" w:cs="Times New Roman"/>
          <w:sz w:val="23"/>
          <w:szCs w:val="23"/>
        </w:rPr>
      </w:pPr>
      <w:r>
        <w:rPr>
          <w:rFonts w:eastAsia="Times New Roman" w:cs="Times New Roman"/>
          <w:sz w:val="23"/>
          <w:szCs w:val="23"/>
        </w:rPr>
        <w:t>- the Principal Investigator’s name, mailing address, phone number, and E-mail address,</w:t>
      </w:r>
    </w:p>
    <w:p w14:paraId="38F7CA27" w14:textId="77777777" w:rsidR="00D616FA" w:rsidRDefault="00FF0144">
      <w:pPr>
        <w:pStyle w:val="Corps"/>
        <w:widowControl w:val="0"/>
        <w:ind w:left="708"/>
        <w:rPr>
          <w:rFonts w:eastAsia="Times New Roman" w:cs="Times New Roman"/>
          <w:sz w:val="23"/>
          <w:szCs w:val="23"/>
        </w:rPr>
      </w:pPr>
      <w:r>
        <w:rPr>
          <w:rFonts w:eastAsia="Times New Roman" w:cs="Times New Roman"/>
          <w:sz w:val="23"/>
          <w:szCs w:val="23"/>
        </w:rPr>
        <w:t>- the name(s) of any Co-Investigator(s) and institution(s) known by the NOI due date,</w:t>
      </w:r>
    </w:p>
    <w:p w14:paraId="15130E9D" w14:textId="77777777" w:rsidR="00D616FA" w:rsidRDefault="00FF0144">
      <w:pPr>
        <w:pStyle w:val="Corps"/>
        <w:widowControl w:val="0"/>
        <w:ind w:left="708"/>
        <w:rPr>
          <w:rFonts w:eastAsia="Times New Roman" w:cs="Times New Roman"/>
          <w:sz w:val="23"/>
          <w:szCs w:val="23"/>
        </w:rPr>
      </w:pPr>
      <w:r>
        <w:rPr>
          <w:rFonts w:eastAsia="Times New Roman" w:cs="Times New Roman"/>
          <w:sz w:val="23"/>
          <w:szCs w:val="23"/>
        </w:rPr>
        <w:t>- a descriptive title of the intended investigati</w:t>
      </w:r>
      <w:r>
        <w:rPr>
          <w:rFonts w:eastAsia="Times New Roman" w:cs="Times New Roman"/>
          <w:sz w:val="23"/>
          <w:szCs w:val="23"/>
        </w:rPr>
        <w:t>on; and,</w:t>
      </w:r>
    </w:p>
    <w:p w14:paraId="17246BB6" w14:textId="77777777" w:rsidR="00D616FA" w:rsidRDefault="00FF0144">
      <w:pPr>
        <w:pStyle w:val="Corps"/>
        <w:widowControl w:val="0"/>
        <w:ind w:left="708"/>
        <w:rPr>
          <w:rFonts w:eastAsia="Times New Roman" w:cs="Times New Roman"/>
          <w:sz w:val="23"/>
          <w:szCs w:val="23"/>
        </w:rPr>
      </w:pPr>
      <w:r>
        <w:rPr>
          <w:rFonts w:eastAsia="Times New Roman" w:cs="Times New Roman"/>
          <w:sz w:val="23"/>
          <w:szCs w:val="23"/>
        </w:rPr>
        <w:t>- a brief description of the investigation to be proposed.</w:t>
      </w:r>
    </w:p>
    <w:p w14:paraId="6B44F450" w14:textId="77777777" w:rsidR="00D616FA" w:rsidRDefault="00D616FA">
      <w:pPr>
        <w:pStyle w:val="Corps"/>
        <w:widowControl w:val="0"/>
        <w:rPr>
          <w:sz w:val="23"/>
          <w:szCs w:val="23"/>
        </w:rPr>
      </w:pPr>
    </w:p>
    <w:p w14:paraId="4F5DA10A" w14:textId="77777777" w:rsidR="00D616FA" w:rsidRDefault="00FF0144">
      <w:pPr>
        <w:pStyle w:val="Corps"/>
        <w:widowControl w:val="0"/>
        <w:rPr>
          <w:sz w:val="23"/>
          <w:szCs w:val="23"/>
        </w:rPr>
      </w:pPr>
      <w:r>
        <w:rPr>
          <w:sz w:val="23"/>
          <w:szCs w:val="23"/>
        </w:rPr>
        <w:t>In addition, a list of up to four names may be suggested as peer reviewers by the Investigator.</w:t>
      </w:r>
      <w:r>
        <w:rPr>
          <w:sz w:val="23"/>
          <w:szCs w:val="23"/>
        </w:rPr>
        <w:t xml:space="preserve"> </w:t>
      </w:r>
    </w:p>
    <w:p w14:paraId="55F7DFC3" w14:textId="77777777" w:rsidR="00D616FA" w:rsidRDefault="00FF0144">
      <w:pPr>
        <w:pStyle w:val="Corps"/>
        <w:widowControl w:val="0"/>
        <w:rPr>
          <w:sz w:val="23"/>
          <w:szCs w:val="23"/>
        </w:rPr>
      </w:pPr>
      <w:r>
        <w:rPr>
          <w:sz w:val="23"/>
          <w:szCs w:val="23"/>
        </w:rPr>
        <w:t xml:space="preserve"> </w:t>
      </w:r>
    </w:p>
    <w:p w14:paraId="21502198" w14:textId="77777777" w:rsidR="00D616FA" w:rsidRDefault="00FF0144">
      <w:pPr>
        <w:pStyle w:val="Corps"/>
        <w:widowControl w:val="0"/>
        <w:rPr>
          <w:sz w:val="23"/>
          <w:szCs w:val="23"/>
        </w:rPr>
      </w:pPr>
      <w:r>
        <w:rPr>
          <w:sz w:val="23"/>
          <w:szCs w:val="23"/>
        </w:rPr>
        <w:t>A separate NOI must be submitted for each intended proposal.</w:t>
      </w:r>
    </w:p>
    <w:p w14:paraId="1A259153" w14:textId="77777777" w:rsidR="00D616FA" w:rsidRDefault="00D616FA">
      <w:pPr>
        <w:pStyle w:val="Corps"/>
        <w:widowControl w:val="0"/>
        <w:rPr>
          <w:sz w:val="23"/>
          <w:szCs w:val="23"/>
        </w:rPr>
      </w:pPr>
    </w:p>
    <w:p w14:paraId="2E44CD1C" w14:textId="77777777" w:rsidR="00D616FA" w:rsidRDefault="00D616FA">
      <w:pPr>
        <w:pStyle w:val="Corps"/>
        <w:widowControl w:val="0"/>
        <w:rPr>
          <w:sz w:val="23"/>
          <w:szCs w:val="23"/>
        </w:rPr>
      </w:pPr>
      <w:bookmarkStart w:id="3" w:name="_GoBack"/>
      <w:bookmarkEnd w:id="3"/>
    </w:p>
    <w:sectPr w:rsidR="00D616FA">
      <w:pgSz w:w="11900" w:h="16840"/>
      <w:pgMar w:top="1417" w:right="1417" w:bottom="1417" w:left="1417" w:header="708" w:footer="708"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6043949" w16cex:dateUtc="2022-04-14T13:45:00Z"/>
  <w16cex:commentExtensible w16cex:durableId="26043948" w16cex:dateUtc="2022-04-14T14:26:00Z"/>
  <w16cex:commentExtensible w16cex:durableId="25FFEE8D" w16cex:dateUtc="2022-04-12T10:26:00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26043949"/>
  <w16cid:commentId w16cid:paraId="00000002" w16cid:durableId="26043948"/>
  <w16cid:commentId w16cid:paraId="00000003" w16cid:durableId="25FFEE8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F431A2" w14:textId="77777777" w:rsidR="00FF0144" w:rsidRDefault="00FF0144">
      <w:r>
        <w:separator/>
      </w:r>
    </w:p>
  </w:endnote>
  <w:endnote w:type="continuationSeparator" w:id="0">
    <w:p w14:paraId="638A571B" w14:textId="77777777" w:rsidR="00FF0144" w:rsidRDefault="00FF01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lucida grande">
    <w:altName w:val="72 Light"/>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DFB17A" w14:textId="77777777" w:rsidR="00D616FA" w:rsidRDefault="00FF0144">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57A84D5E" w14:textId="77777777" w:rsidR="00D616FA" w:rsidRDefault="00D616F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41BC8" w14:textId="56339745" w:rsidR="00D616FA" w:rsidRDefault="00FF0144">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B366B1">
      <w:rPr>
        <w:rStyle w:val="Numrodepage"/>
        <w:noProof/>
      </w:rPr>
      <w:t>19</w:t>
    </w:r>
    <w:r>
      <w:rPr>
        <w:rStyle w:val="Numrodepage"/>
      </w:rPr>
      <w:fldChar w:fldCharType="end"/>
    </w:r>
  </w:p>
  <w:p w14:paraId="638AB413" w14:textId="77777777" w:rsidR="00D616FA" w:rsidRDefault="00D616FA">
    <w:pPr>
      <w:pStyle w:val="En-tt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660B27" w14:textId="77777777" w:rsidR="00FF0144" w:rsidRDefault="00FF0144">
      <w:r>
        <w:separator/>
      </w:r>
    </w:p>
  </w:footnote>
  <w:footnote w:type="continuationSeparator" w:id="0">
    <w:p w14:paraId="08D1C7BC" w14:textId="77777777" w:rsidR="00FF0144" w:rsidRDefault="00FF01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2BE6D" w14:textId="77777777" w:rsidR="00D616FA" w:rsidRDefault="00FF0144">
    <w:pPr>
      <w:pStyle w:val="En-tte"/>
    </w:pPr>
    <w:r>
      <w:rPr>
        <w:noProof/>
        <w:sz w:val="36"/>
        <w:szCs w:val="36"/>
        <w:lang w:val="fr-FR"/>
      </w:rPr>
      <mc:AlternateContent>
        <mc:Choice Requires="wpg">
          <w:drawing>
            <wp:inline distT="0" distB="0" distL="0" distR="0">
              <wp:extent cx="1494846" cy="464481"/>
              <wp:effectExtent l="0" t="0" r="0" b="0"/>
              <wp:docPr id="1" name="Image 2" descr="D:\Utilisateurs\tisonc\Documents\Celine\CNES\charte_graphique\CNES_n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tilisateurs\tisonc\Documents\Celine\CNES\charte_graphique\CNES_nom.jpg"/>
                      <pic:cNvPicPr>
                        <a:picLocks noChangeAspect="1"/>
                      </pic:cNvPicPr>
                    </pic:nvPicPr>
                    <pic:blipFill>
                      <a:blip r:embed="rId1"/>
                      <a:stretch/>
                    </pic:blipFill>
                    <pic:spPr bwMode="auto">
                      <a:xfrm>
                        <a:off x="0" y="0"/>
                        <a:ext cx="1511500" cy="469656"/>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117.7pt;height:36.6pt;" stroked="f">
              <v:path textboxrect="0,0,0,0"/>
              <v:imagedata r:id="rId2" o:title=""/>
            </v:shape>
          </w:pict>
        </mc:Fallback>
      </mc:AlternateContent>
    </w:r>
  </w:p>
  <w:p w14:paraId="5DE01CC9" w14:textId="77777777" w:rsidR="00D616FA" w:rsidRDefault="00D616F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B01C7"/>
    <w:multiLevelType w:val="hybridMultilevel"/>
    <w:tmpl w:val="AE547D06"/>
    <w:styleLink w:val="Style3import"/>
    <w:lvl w:ilvl="0" w:tplc="F14EF652">
      <w:start w:val="1"/>
      <w:numFmt w:val="bullet"/>
      <w:pStyle w:val="Style3import"/>
      <w:lvlText w:val="•"/>
      <w:lvlJc w:val="left"/>
      <w:pPr>
        <w:ind w:left="720" w:hanging="360"/>
      </w:pPr>
      <w:rPr>
        <w:rFonts w:ascii="Symbol" w:eastAsia="Symbol" w:hAnsi="Symbol" w:cs="Symbol"/>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1" w:tplc="4D9CC95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2" w:tplc="84C4F6A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3" w:tplc="86028BD6">
      <w:start w:val="1"/>
      <w:numFmt w:val="bullet"/>
      <w:lvlText w:val="•"/>
      <w:lvlJc w:val="left"/>
      <w:pPr>
        <w:ind w:left="2880" w:hanging="360"/>
      </w:pPr>
      <w:rPr>
        <w:rFonts w:ascii="Symbol" w:eastAsia="Symbol" w:hAnsi="Symbol" w:cs="Symbol"/>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4" w:tplc="3BBCED4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5" w:tplc="87146B0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6" w:tplc="D1E48F30">
      <w:start w:val="1"/>
      <w:numFmt w:val="bullet"/>
      <w:lvlText w:val="•"/>
      <w:lvlJc w:val="left"/>
      <w:pPr>
        <w:ind w:left="5040" w:hanging="360"/>
      </w:pPr>
      <w:rPr>
        <w:rFonts w:ascii="Symbol" w:eastAsia="Symbol" w:hAnsi="Symbol" w:cs="Symbol"/>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7" w:tplc="8E968FB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8" w:tplc="A9B057A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abstractNum>
  <w:abstractNum w:abstractNumId="1" w15:restartNumberingAfterBreak="0">
    <w:nsid w:val="092A53F3"/>
    <w:multiLevelType w:val="hybridMultilevel"/>
    <w:tmpl w:val="CA5CCED0"/>
    <w:lvl w:ilvl="0" w:tplc="BF547B60">
      <w:start w:val="1"/>
      <w:numFmt w:val="bullet"/>
      <w:lvlText w:val="·"/>
      <w:lvlJc w:val="left"/>
      <w:pPr>
        <w:ind w:left="1068" w:hanging="360"/>
      </w:pPr>
      <w:rPr>
        <w:rFonts w:ascii="Symbol" w:eastAsia="Symbol" w:hAnsi="Symbol" w:cs="Symbol" w:hint="default"/>
      </w:rPr>
    </w:lvl>
    <w:lvl w:ilvl="1" w:tplc="6E54078C">
      <w:start w:val="1"/>
      <w:numFmt w:val="bullet"/>
      <w:lvlText w:val="o"/>
      <w:lvlJc w:val="left"/>
      <w:pPr>
        <w:ind w:left="1799" w:hanging="360"/>
      </w:pPr>
      <w:rPr>
        <w:rFonts w:ascii="Courier New" w:eastAsia="Courier New" w:hAnsi="Courier New" w:cs="Courier New" w:hint="default"/>
      </w:rPr>
    </w:lvl>
    <w:lvl w:ilvl="2" w:tplc="DABCFB1A">
      <w:start w:val="1"/>
      <w:numFmt w:val="bullet"/>
      <w:lvlText w:val="§"/>
      <w:lvlJc w:val="left"/>
      <w:pPr>
        <w:ind w:left="2519" w:hanging="360"/>
      </w:pPr>
      <w:rPr>
        <w:rFonts w:ascii="Wingdings" w:eastAsia="Wingdings" w:hAnsi="Wingdings" w:cs="Wingdings" w:hint="default"/>
      </w:rPr>
    </w:lvl>
    <w:lvl w:ilvl="3" w:tplc="C5D0681E">
      <w:start w:val="1"/>
      <w:numFmt w:val="bullet"/>
      <w:lvlText w:val="·"/>
      <w:lvlJc w:val="left"/>
      <w:pPr>
        <w:ind w:left="3239" w:hanging="360"/>
      </w:pPr>
      <w:rPr>
        <w:rFonts w:ascii="Symbol" w:eastAsia="Symbol" w:hAnsi="Symbol" w:cs="Symbol" w:hint="default"/>
      </w:rPr>
    </w:lvl>
    <w:lvl w:ilvl="4" w:tplc="B3FE87D8">
      <w:start w:val="1"/>
      <w:numFmt w:val="bullet"/>
      <w:lvlText w:val="o"/>
      <w:lvlJc w:val="left"/>
      <w:pPr>
        <w:ind w:left="3959" w:hanging="360"/>
      </w:pPr>
      <w:rPr>
        <w:rFonts w:ascii="Courier New" w:eastAsia="Courier New" w:hAnsi="Courier New" w:cs="Courier New" w:hint="default"/>
      </w:rPr>
    </w:lvl>
    <w:lvl w:ilvl="5" w:tplc="D0C80454">
      <w:start w:val="1"/>
      <w:numFmt w:val="bullet"/>
      <w:lvlText w:val="§"/>
      <w:lvlJc w:val="left"/>
      <w:pPr>
        <w:ind w:left="4679" w:hanging="360"/>
      </w:pPr>
      <w:rPr>
        <w:rFonts w:ascii="Wingdings" w:eastAsia="Wingdings" w:hAnsi="Wingdings" w:cs="Wingdings" w:hint="default"/>
      </w:rPr>
    </w:lvl>
    <w:lvl w:ilvl="6" w:tplc="5DA4B6DC">
      <w:start w:val="1"/>
      <w:numFmt w:val="bullet"/>
      <w:lvlText w:val="·"/>
      <w:lvlJc w:val="left"/>
      <w:pPr>
        <w:ind w:left="5399" w:hanging="360"/>
      </w:pPr>
      <w:rPr>
        <w:rFonts w:ascii="Symbol" w:eastAsia="Symbol" w:hAnsi="Symbol" w:cs="Symbol" w:hint="default"/>
      </w:rPr>
    </w:lvl>
    <w:lvl w:ilvl="7" w:tplc="8D5470F6">
      <w:start w:val="1"/>
      <w:numFmt w:val="bullet"/>
      <w:lvlText w:val="o"/>
      <w:lvlJc w:val="left"/>
      <w:pPr>
        <w:ind w:left="6119" w:hanging="360"/>
      </w:pPr>
      <w:rPr>
        <w:rFonts w:ascii="Courier New" w:eastAsia="Courier New" w:hAnsi="Courier New" w:cs="Courier New" w:hint="default"/>
      </w:rPr>
    </w:lvl>
    <w:lvl w:ilvl="8" w:tplc="181A060C">
      <w:start w:val="1"/>
      <w:numFmt w:val="bullet"/>
      <w:lvlText w:val="§"/>
      <w:lvlJc w:val="left"/>
      <w:pPr>
        <w:ind w:left="6839" w:hanging="360"/>
      </w:pPr>
      <w:rPr>
        <w:rFonts w:ascii="Wingdings" w:eastAsia="Wingdings" w:hAnsi="Wingdings" w:cs="Wingdings" w:hint="default"/>
      </w:rPr>
    </w:lvl>
  </w:abstractNum>
  <w:abstractNum w:abstractNumId="2" w15:restartNumberingAfterBreak="0">
    <w:nsid w:val="0B211E75"/>
    <w:multiLevelType w:val="hybridMultilevel"/>
    <w:tmpl w:val="55F61462"/>
    <w:styleLink w:val="Style7import"/>
    <w:lvl w:ilvl="0" w:tplc="7A7A2EC6">
      <w:start w:val="1"/>
      <w:numFmt w:val="bullet"/>
      <w:pStyle w:val="Style7import"/>
      <w:lvlText w:val="o"/>
      <w:lvlJc w:val="left"/>
      <w:pPr>
        <w:ind w:left="1440" w:hanging="360"/>
      </w:pPr>
      <w:rPr>
        <w:rFonts w:ascii="Courier New" w:eastAsia="Courier New" w:hAnsi="Courier New" w:cs="Courier New"/>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1" w:tplc="CBCAABDE">
      <w:start w:val="1"/>
      <w:numFmt w:val="bullet"/>
      <w:lvlText w:val="o"/>
      <w:lvlJc w:val="left"/>
      <w:pPr>
        <w:ind w:left="2160" w:hanging="360"/>
      </w:pPr>
      <w:rPr>
        <w:rFonts w:ascii="Courier New" w:eastAsia="Courier New" w:hAnsi="Courier New" w:cs="Courier New"/>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2" w:tplc="00CCF260">
      <w:start w:val="1"/>
      <w:numFmt w:val="bullet"/>
      <w:lvlText w:val="▪"/>
      <w:lvlJc w:val="left"/>
      <w:pPr>
        <w:ind w:left="2880" w:hanging="360"/>
      </w:pPr>
      <w:rPr>
        <w:rFonts w:ascii="Courier New" w:eastAsia="Courier New" w:hAnsi="Courier New" w:cs="Courier New"/>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3" w:tplc="F8D0D124">
      <w:start w:val="1"/>
      <w:numFmt w:val="bullet"/>
      <w:lvlText w:val="•"/>
      <w:lvlJc w:val="left"/>
      <w:pPr>
        <w:ind w:left="3600" w:hanging="360"/>
      </w:pPr>
      <w:rPr>
        <w:rFonts w:ascii="Courier New" w:eastAsia="Courier New" w:hAnsi="Courier New" w:cs="Courier New"/>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4" w:tplc="D5FA5276">
      <w:start w:val="1"/>
      <w:numFmt w:val="bullet"/>
      <w:lvlText w:val="o"/>
      <w:lvlJc w:val="left"/>
      <w:pPr>
        <w:ind w:left="4320" w:hanging="360"/>
      </w:pPr>
      <w:rPr>
        <w:rFonts w:ascii="Courier New" w:eastAsia="Courier New" w:hAnsi="Courier New" w:cs="Courier New"/>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5" w:tplc="041875F4">
      <w:start w:val="1"/>
      <w:numFmt w:val="bullet"/>
      <w:lvlText w:val="▪"/>
      <w:lvlJc w:val="left"/>
      <w:pPr>
        <w:ind w:left="5040" w:hanging="360"/>
      </w:pPr>
      <w:rPr>
        <w:rFonts w:ascii="Courier New" w:eastAsia="Courier New" w:hAnsi="Courier New" w:cs="Courier New"/>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6" w:tplc="95CE7690">
      <w:start w:val="1"/>
      <w:numFmt w:val="bullet"/>
      <w:lvlText w:val="•"/>
      <w:lvlJc w:val="left"/>
      <w:pPr>
        <w:ind w:left="5760" w:hanging="360"/>
      </w:pPr>
      <w:rPr>
        <w:rFonts w:ascii="Courier New" w:eastAsia="Courier New" w:hAnsi="Courier New" w:cs="Courier New"/>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7" w:tplc="E9E6D590">
      <w:start w:val="1"/>
      <w:numFmt w:val="bullet"/>
      <w:lvlText w:val="o"/>
      <w:lvlJc w:val="left"/>
      <w:pPr>
        <w:ind w:left="6480" w:hanging="360"/>
      </w:pPr>
      <w:rPr>
        <w:rFonts w:ascii="Courier New" w:eastAsia="Courier New" w:hAnsi="Courier New" w:cs="Courier New"/>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8" w:tplc="7826C1D4">
      <w:start w:val="1"/>
      <w:numFmt w:val="bullet"/>
      <w:lvlText w:val="▪"/>
      <w:lvlJc w:val="left"/>
      <w:pPr>
        <w:ind w:left="7200" w:hanging="360"/>
      </w:pPr>
      <w:rPr>
        <w:rFonts w:ascii="Courier New" w:eastAsia="Courier New" w:hAnsi="Courier New" w:cs="Courier New"/>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abstractNum>
  <w:abstractNum w:abstractNumId="3" w15:restartNumberingAfterBreak="0">
    <w:nsid w:val="1F023F4D"/>
    <w:multiLevelType w:val="hybridMultilevel"/>
    <w:tmpl w:val="4B6E0F90"/>
    <w:styleLink w:val="Style4import"/>
    <w:lvl w:ilvl="0" w:tplc="77D0FD94">
      <w:start w:val="1"/>
      <w:numFmt w:val="bullet"/>
      <w:pStyle w:val="Style4import"/>
      <w:lvlText w:val="-"/>
      <w:lvlJc w:val="left"/>
      <w:pPr>
        <w:ind w:left="851" w:hanging="284"/>
      </w:pPr>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1" w:tplc="BF604DAE">
      <w:start w:val="1"/>
      <w:numFmt w:val="bullet"/>
      <w:lvlText w:val="o"/>
      <w:lvlJc w:val="left"/>
      <w:pPr>
        <w:ind w:left="991" w:hanging="129"/>
      </w:pPr>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2" w:tplc="67AEF2B0">
      <w:start w:val="1"/>
      <w:numFmt w:val="bullet"/>
      <w:lvlText w:val="▪"/>
      <w:lvlJc w:val="left"/>
      <w:pPr>
        <w:ind w:left="1711" w:hanging="117"/>
      </w:pPr>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3" w:tplc="11BA5500">
      <w:start w:val="1"/>
      <w:numFmt w:val="bullet"/>
      <w:lvlText w:val="•"/>
      <w:lvlJc w:val="left"/>
      <w:pPr>
        <w:ind w:left="2431" w:hanging="813"/>
      </w:pPr>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4" w:tplc="4DF081E6">
      <w:start w:val="1"/>
      <w:numFmt w:val="bullet"/>
      <w:lvlText w:val="o"/>
      <w:lvlJc w:val="left"/>
      <w:pPr>
        <w:ind w:left="3151" w:hanging="801"/>
      </w:pPr>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5" w:tplc="F744B372">
      <w:start w:val="1"/>
      <w:numFmt w:val="bullet"/>
      <w:lvlText w:val="▪"/>
      <w:lvlJc w:val="left"/>
      <w:pPr>
        <w:ind w:left="3871" w:hanging="789"/>
      </w:pPr>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6" w:tplc="99725492">
      <w:start w:val="1"/>
      <w:numFmt w:val="bullet"/>
      <w:lvlText w:val="•"/>
      <w:lvlJc w:val="left"/>
      <w:pPr>
        <w:ind w:left="4591" w:hanging="777"/>
      </w:pPr>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7" w:tplc="D01EAF4C">
      <w:start w:val="1"/>
      <w:numFmt w:val="bullet"/>
      <w:lvlText w:val="o"/>
      <w:lvlJc w:val="left"/>
      <w:pPr>
        <w:ind w:left="5311" w:hanging="765"/>
      </w:pPr>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8" w:tplc="7938F8E2">
      <w:start w:val="1"/>
      <w:numFmt w:val="bullet"/>
      <w:lvlText w:val="▪"/>
      <w:lvlJc w:val="left"/>
      <w:pPr>
        <w:ind w:left="6031" w:hanging="753"/>
      </w:pPr>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abstractNum>
  <w:abstractNum w:abstractNumId="4" w15:restartNumberingAfterBreak="0">
    <w:nsid w:val="23774470"/>
    <w:multiLevelType w:val="hybridMultilevel"/>
    <w:tmpl w:val="4B6E0F90"/>
    <w:numStyleLink w:val="Style4import"/>
  </w:abstractNum>
  <w:abstractNum w:abstractNumId="5" w15:restartNumberingAfterBreak="0">
    <w:nsid w:val="29F276A7"/>
    <w:multiLevelType w:val="hybridMultilevel"/>
    <w:tmpl w:val="6B5ABB9A"/>
    <w:lvl w:ilvl="0" w:tplc="AC129C36">
      <w:start w:val="1"/>
      <w:numFmt w:val="bullet"/>
      <w:lvlText w:val=""/>
      <w:lvlJc w:val="left"/>
      <w:pPr>
        <w:ind w:left="720" w:hanging="360"/>
      </w:pPr>
      <w:rPr>
        <w:rFonts w:ascii="Symbol" w:hAnsi="Symbol" w:hint="default"/>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1" w:tplc="2C4000B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2" w:tplc="09847FA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3" w:tplc="B436046A">
      <w:start w:val="1"/>
      <w:numFmt w:val="bullet"/>
      <w:lvlText w:val="•"/>
      <w:lvlJc w:val="left"/>
      <w:pPr>
        <w:ind w:left="2880" w:hanging="360"/>
      </w:pPr>
      <w:rPr>
        <w:rFonts w:ascii="Symbol" w:eastAsia="Symbol" w:hAnsi="Symbol" w:cs="Symbol"/>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4" w:tplc="A012601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5" w:tplc="C42A2D6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6" w:tplc="276469E2">
      <w:start w:val="1"/>
      <w:numFmt w:val="bullet"/>
      <w:lvlText w:val="•"/>
      <w:lvlJc w:val="left"/>
      <w:pPr>
        <w:ind w:left="5040" w:hanging="360"/>
      </w:pPr>
      <w:rPr>
        <w:rFonts w:ascii="Symbol" w:eastAsia="Symbol" w:hAnsi="Symbol" w:cs="Symbol"/>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7" w:tplc="926E251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8" w:tplc="5580732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abstractNum>
  <w:abstractNum w:abstractNumId="6" w15:restartNumberingAfterBreak="0">
    <w:nsid w:val="2A677098"/>
    <w:multiLevelType w:val="hybridMultilevel"/>
    <w:tmpl w:val="8482D160"/>
    <w:lvl w:ilvl="0" w:tplc="0BE807D6">
      <w:start w:val="1"/>
      <w:numFmt w:val="bullet"/>
      <w:lvlText w:val="–"/>
      <w:lvlJc w:val="left"/>
      <w:pPr>
        <w:ind w:left="1276" w:hanging="360"/>
      </w:pPr>
      <w:rPr>
        <w:rFonts w:ascii="Arial" w:eastAsia="Arial" w:hAnsi="Arial" w:cs="Arial" w:hint="default"/>
      </w:rPr>
    </w:lvl>
    <w:lvl w:ilvl="1" w:tplc="19CE4A8E">
      <w:start w:val="1"/>
      <w:numFmt w:val="bullet"/>
      <w:lvlText w:val="o"/>
      <w:lvlJc w:val="left"/>
      <w:pPr>
        <w:ind w:left="1996" w:hanging="360"/>
      </w:pPr>
      <w:rPr>
        <w:rFonts w:ascii="Courier New" w:eastAsia="Courier New" w:hAnsi="Courier New" w:cs="Courier New" w:hint="default"/>
      </w:rPr>
    </w:lvl>
    <w:lvl w:ilvl="2" w:tplc="9C2E37B4">
      <w:start w:val="1"/>
      <w:numFmt w:val="bullet"/>
      <w:lvlText w:val="§"/>
      <w:lvlJc w:val="left"/>
      <w:pPr>
        <w:ind w:left="2716" w:hanging="360"/>
      </w:pPr>
      <w:rPr>
        <w:rFonts w:ascii="Wingdings" w:eastAsia="Wingdings" w:hAnsi="Wingdings" w:cs="Wingdings" w:hint="default"/>
      </w:rPr>
    </w:lvl>
    <w:lvl w:ilvl="3" w:tplc="55F4F4AA">
      <w:start w:val="1"/>
      <w:numFmt w:val="bullet"/>
      <w:lvlText w:val="·"/>
      <w:lvlJc w:val="left"/>
      <w:pPr>
        <w:ind w:left="3436" w:hanging="360"/>
      </w:pPr>
      <w:rPr>
        <w:rFonts w:ascii="Symbol" w:eastAsia="Symbol" w:hAnsi="Symbol" w:cs="Symbol" w:hint="default"/>
      </w:rPr>
    </w:lvl>
    <w:lvl w:ilvl="4" w:tplc="DD989BD2">
      <w:start w:val="1"/>
      <w:numFmt w:val="bullet"/>
      <w:lvlText w:val="o"/>
      <w:lvlJc w:val="left"/>
      <w:pPr>
        <w:ind w:left="4156" w:hanging="360"/>
      </w:pPr>
      <w:rPr>
        <w:rFonts w:ascii="Courier New" w:eastAsia="Courier New" w:hAnsi="Courier New" w:cs="Courier New" w:hint="default"/>
      </w:rPr>
    </w:lvl>
    <w:lvl w:ilvl="5" w:tplc="383CB1FE">
      <w:start w:val="1"/>
      <w:numFmt w:val="bullet"/>
      <w:lvlText w:val="§"/>
      <w:lvlJc w:val="left"/>
      <w:pPr>
        <w:ind w:left="4876" w:hanging="360"/>
      </w:pPr>
      <w:rPr>
        <w:rFonts w:ascii="Wingdings" w:eastAsia="Wingdings" w:hAnsi="Wingdings" w:cs="Wingdings" w:hint="default"/>
      </w:rPr>
    </w:lvl>
    <w:lvl w:ilvl="6" w:tplc="0AFCC936">
      <w:start w:val="1"/>
      <w:numFmt w:val="bullet"/>
      <w:lvlText w:val="·"/>
      <w:lvlJc w:val="left"/>
      <w:pPr>
        <w:ind w:left="5596" w:hanging="360"/>
      </w:pPr>
      <w:rPr>
        <w:rFonts w:ascii="Symbol" w:eastAsia="Symbol" w:hAnsi="Symbol" w:cs="Symbol" w:hint="default"/>
      </w:rPr>
    </w:lvl>
    <w:lvl w:ilvl="7" w:tplc="BA3E9188">
      <w:start w:val="1"/>
      <w:numFmt w:val="bullet"/>
      <w:lvlText w:val="o"/>
      <w:lvlJc w:val="left"/>
      <w:pPr>
        <w:ind w:left="6316" w:hanging="360"/>
      </w:pPr>
      <w:rPr>
        <w:rFonts w:ascii="Courier New" w:eastAsia="Courier New" w:hAnsi="Courier New" w:cs="Courier New" w:hint="default"/>
      </w:rPr>
    </w:lvl>
    <w:lvl w:ilvl="8" w:tplc="987072C4">
      <w:start w:val="1"/>
      <w:numFmt w:val="bullet"/>
      <w:lvlText w:val="§"/>
      <w:lvlJc w:val="left"/>
      <w:pPr>
        <w:ind w:left="7036" w:hanging="360"/>
      </w:pPr>
      <w:rPr>
        <w:rFonts w:ascii="Wingdings" w:eastAsia="Wingdings" w:hAnsi="Wingdings" w:cs="Wingdings" w:hint="default"/>
      </w:rPr>
    </w:lvl>
  </w:abstractNum>
  <w:abstractNum w:abstractNumId="7" w15:restartNumberingAfterBreak="0">
    <w:nsid w:val="2B9B1C6A"/>
    <w:multiLevelType w:val="hybridMultilevel"/>
    <w:tmpl w:val="9908626E"/>
    <w:styleLink w:val="Style2import"/>
    <w:lvl w:ilvl="0" w:tplc="A5F2B96C">
      <w:start w:val="1"/>
      <w:numFmt w:val="decimal"/>
      <w:pStyle w:val="Style2import"/>
      <w:lvlText w:val="%1."/>
      <w:lvlJc w:val="left"/>
      <w:pPr>
        <w:ind w:left="720" w:hanging="360"/>
      </w:pPr>
      <w:rPr>
        <w:rFonts w:hAnsi="Arial Unicode MS"/>
        <w:b/>
        <w:bCs/>
        <w:caps w:val="0"/>
        <w:smallCaps w:val="0"/>
        <w:strike w:val="0"/>
        <w:color w:val="000000"/>
        <w:spacing w:val="0"/>
        <w:position w:val="0"/>
        <w:highlight w:val="none"/>
        <w:vertAlign w:val="baseline"/>
        <w14:textOutline w14:w="0" w14:cap="rnd" w14:cmpd="sng" w14:algn="ctr">
          <w14:noFill/>
          <w14:prstDash w14:val="solid"/>
          <w14:bevel/>
        </w14:textOutline>
      </w:rPr>
    </w:lvl>
    <w:lvl w:ilvl="1" w:tplc="D5A0F61C">
      <w:start w:val="1"/>
      <w:numFmt w:val="lowerLetter"/>
      <w:lvlText w:val="%2."/>
      <w:lvlJc w:val="left"/>
      <w:pPr>
        <w:ind w:left="1440" w:hanging="360"/>
      </w:pPr>
      <w:rPr>
        <w:rFonts w:hAnsi="Arial Unicode MS"/>
        <w:b/>
        <w:bCs/>
        <w:caps w:val="0"/>
        <w:smallCaps w:val="0"/>
        <w:strike w:val="0"/>
        <w:color w:val="000000"/>
        <w:spacing w:val="0"/>
        <w:position w:val="0"/>
        <w:highlight w:val="none"/>
        <w:vertAlign w:val="baseline"/>
        <w14:textOutline w14:w="0" w14:cap="rnd" w14:cmpd="sng" w14:algn="ctr">
          <w14:noFill/>
          <w14:prstDash w14:val="solid"/>
          <w14:bevel/>
        </w14:textOutline>
      </w:rPr>
    </w:lvl>
    <w:lvl w:ilvl="2" w:tplc="1422DC00">
      <w:start w:val="1"/>
      <w:numFmt w:val="lowerRoman"/>
      <w:lvlText w:val="%3."/>
      <w:lvlJc w:val="left"/>
      <w:pPr>
        <w:ind w:left="2160" w:hanging="299"/>
      </w:pPr>
      <w:rPr>
        <w:rFonts w:hAnsi="Arial Unicode MS"/>
        <w:b/>
        <w:bCs/>
        <w:caps w:val="0"/>
        <w:smallCaps w:val="0"/>
        <w:strike w:val="0"/>
        <w:color w:val="000000"/>
        <w:spacing w:val="0"/>
        <w:position w:val="0"/>
        <w:highlight w:val="none"/>
        <w:vertAlign w:val="baseline"/>
        <w14:textOutline w14:w="0" w14:cap="rnd" w14:cmpd="sng" w14:algn="ctr">
          <w14:noFill/>
          <w14:prstDash w14:val="solid"/>
          <w14:bevel/>
        </w14:textOutline>
      </w:rPr>
    </w:lvl>
    <w:lvl w:ilvl="3" w:tplc="A3B24DC0">
      <w:start w:val="1"/>
      <w:numFmt w:val="decimal"/>
      <w:lvlText w:val="%4."/>
      <w:lvlJc w:val="left"/>
      <w:pPr>
        <w:ind w:left="2880" w:hanging="360"/>
      </w:pPr>
      <w:rPr>
        <w:rFonts w:hAnsi="Arial Unicode MS"/>
        <w:b/>
        <w:bCs/>
        <w:caps w:val="0"/>
        <w:smallCaps w:val="0"/>
        <w:strike w:val="0"/>
        <w:color w:val="000000"/>
        <w:spacing w:val="0"/>
        <w:position w:val="0"/>
        <w:highlight w:val="none"/>
        <w:vertAlign w:val="baseline"/>
        <w14:textOutline w14:w="0" w14:cap="rnd" w14:cmpd="sng" w14:algn="ctr">
          <w14:noFill/>
          <w14:prstDash w14:val="solid"/>
          <w14:bevel/>
        </w14:textOutline>
      </w:rPr>
    </w:lvl>
    <w:lvl w:ilvl="4" w:tplc="2F0E8AE6">
      <w:start w:val="1"/>
      <w:numFmt w:val="lowerLetter"/>
      <w:lvlText w:val="%5."/>
      <w:lvlJc w:val="left"/>
      <w:pPr>
        <w:ind w:left="3600" w:hanging="360"/>
      </w:pPr>
      <w:rPr>
        <w:rFonts w:hAnsi="Arial Unicode MS"/>
        <w:b/>
        <w:bCs/>
        <w:caps w:val="0"/>
        <w:smallCaps w:val="0"/>
        <w:strike w:val="0"/>
        <w:color w:val="000000"/>
        <w:spacing w:val="0"/>
        <w:position w:val="0"/>
        <w:highlight w:val="none"/>
        <w:vertAlign w:val="baseline"/>
        <w14:textOutline w14:w="0" w14:cap="rnd" w14:cmpd="sng" w14:algn="ctr">
          <w14:noFill/>
          <w14:prstDash w14:val="solid"/>
          <w14:bevel/>
        </w14:textOutline>
      </w:rPr>
    </w:lvl>
    <w:lvl w:ilvl="5" w:tplc="020E0E5E">
      <w:start w:val="1"/>
      <w:numFmt w:val="lowerRoman"/>
      <w:lvlText w:val="%6."/>
      <w:lvlJc w:val="left"/>
      <w:pPr>
        <w:ind w:left="4320" w:hanging="299"/>
      </w:pPr>
      <w:rPr>
        <w:rFonts w:hAnsi="Arial Unicode MS"/>
        <w:b/>
        <w:bCs/>
        <w:caps w:val="0"/>
        <w:smallCaps w:val="0"/>
        <w:strike w:val="0"/>
        <w:color w:val="000000"/>
        <w:spacing w:val="0"/>
        <w:position w:val="0"/>
        <w:highlight w:val="none"/>
        <w:vertAlign w:val="baseline"/>
        <w14:textOutline w14:w="0" w14:cap="rnd" w14:cmpd="sng" w14:algn="ctr">
          <w14:noFill/>
          <w14:prstDash w14:val="solid"/>
          <w14:bevel/>
        </w14:textOutline>
      </w:rPr>
    </w:lvl>
    <w:lvl w:ilvl="6" w:tplc="86BA0D1E">
      <w:start w:val="1"/>
      <w:numFmt w:val="decimal"/>
      <w:lvlText w:val="%7."/>
      <w:lvlJc w:val="left"/>
      <w:pPr>
        <w:ind w:left="5040" w:hanging="360"/>
      </w:pPr>
      <w:rPr>
        <w:rFonts w:hAnsi="Arial Unicode MS"/>
        <w:b/>
        <w:bCs/>
        <w:caps w:val="0"/>
        <w:smallCaps w:val="0"/>
        <w:strike w:val="0"/>
        <w:color w:val="000000"/>
        <w:spacing w:val="0"/>
        <w:position w:val="0"/>
        <w:highlight w:val="none"/>
        <w:vertAlign w:val="baseline"/>
        <w14:textOutline w14:w="0" w14:cap="rnd" w14:cmpd="sng" w14:algn="ctr">
          <w14:noFill/>
          <w14:prstDash w14:val="solid"/>
          <w14:bevel/>
        </w14:textOutline>
      </w:rPr>
    </w:lvl>
    <w:lvl w:ilvl="7" w:tplc="912A9246">
      <w:start w:val="1"/>
      <w:numFmt w:val="lowerLetter"/>
      <w:lvlText w:val="%8."/>
      <w:lvlJc w:val="left"/>
      <w:pPr>
        <w:ind w:left="5760" w:hanging="360"/>
      </w:pPr>
      <w:rPr>
        <w:rFonts w:hAnsi="Arial Unicode MS"/>
        <w:b/>
        <w:bCs/>
        <w:caps w:val="0"/>
        <w:smallCaps w:val="0"/>
        <w:strike w:val="0"/>
        <w:color w:val="000000"/>
        <w:spacing w:val="0"/>
        <w:position w:val="0"/>
        <w:highlight w:val="none"/>
        <w:vertAlign w:val="baseline"/>
        <w14:textOutline w14:w="0" w14:cap="rnd" w14:cmpd="sng" w14:algn="ctr">
          <w14:noFill/>
          <w14:prstDash w14:val="solid"/>
          <w14:bevel/>
        </w14:textOutline>
      </w:rPr>
    </w:lvl>
    <w:lvl w:ilvl="8" w:tplc="0CF44EA0">
      <w:start w:val="1"/>
      <w:numFmt w:val="lowerRoman"/>
      <w:lvlText w:val="%9."/>
      <w:lvlJc w:val="left"/>
      <w:pPr>
        <w:ind w:left="6480" w:hanging="299"/>
      </w:pPr>
      <w:rPr>
        <w:rFonts w:hAnsi="Arial Unicode MS"/>
        <w:b/>
        <w:bCs/>
        <w:caps w:val="0"/>
        <w:smallCaps w:val="0"/>
        <w:strike w:val="0"/>
        <w:color w:val="000000"/>
        <w:spacing w:val="0"/>
        <w:position w:val="0"/>
        <w:highlight w:val="none"/>
        <w:vertAlign w:val="baseline"/>
        <w14:textOutline w14:w="0" w14:cap="rnd" w14:cmpd="sng" w14:algn="ctr">
          <w14:noFill/>
          <w14:prstDash w14:val="solid"/>
          <w14:bevel/>
        </w14:textOutline>
      </w:rPr>
    </w:lvl>
  </w:abstractNum>
  <w:abstractNum w:abstractNumId="8" w15:restartNumberingAfterBreak="0">
    <w:nsid w:val="301E214A"/>
    <w:multiLevelType w:val="hybridMultilevel"/>
    <w:tmpl w:val="9D16F416"/>
    <w:lvl w:ilvl="0" w:tplc="7C287C24">
      <w:start w:val="1"/>
      <w:numFmt w:val="bullet"/>
      <w:lvlText w:val="–"/>
      <w:lvlJc w:val="left"/>
      <w:pPr>
        <w:ind w:left="709" w:hanging="360"/>
      </w:pPr>
      <w:rPr>
        <w:rFonts w:ascii="Arial" w:eastAsia="Arial" w:hAnsi="Arial" w:cs="Arial" w:hint="default"/>
      </w:rPr>
    </w:lvl>
    <w:lvl w:ilvl="1" w:tplc="FA646AD0">
      <w:start w:val="1"/>
      <w:numFmt w:val="bullet"/>
      <w:lvlText w:val="o"/>
      <w:lvlJc w:val="left"/>
      <w:pPr>
        <w:ind w:left="1429" w:hanging="360"/>
      </w:pPr>
      <w:rPr>
        <w:rFonts w:ascii="Courier New" w:eastAsia="Courier New" w:hAnsi="Courier New" w:cs="Courier New" w:hint="default"/>
      </w:rPr>
    </w:lvl>
    <w:lvl w:ilvl="2" w:tplc="258818D6">
      <w:start w:val="1"/>
      <w:numFmt w:val="bullet"/>
      <w:lvlText w:val="§"/>
      <w:lvlJc w:val="left"/>
      <w:pPr>
        <w:ind w:left="2149" w:hanging="360"/>
      </w:pPr>
      <w:rPr>
        <w:rFonts w:ascii="Wingdings" w:eastAsia="Wingdings" w:hAnsi="Wingdings" w:cs="Wingdings" w:hint="default"/>
      </w:rPr>
    </w:lvl>
    <w:lvl w:ilvl="3" w:tplc="09BE157E">
      <w:start w:val="1"/>
      <w:numFmt w:val="bullet"/>
      <w:lvlText w:val="·"/>
      <w:lvlJc w:val="left"/>
      <w:pPr>
        <w:ind w:left="2869" w:hanging="360"/>
      </w:pPr>
      <w:rPr>
        <w:rFonts w:ascii="Symbol" w:eastAsia="Symbol" w:hAnsi="Symbol" w:cs="Symbol" w:hint="default"/>
      </w:rPr>
    </w:lvl>
    <w:lvl w:ilvl="4" w:tplc="E13C4596">
      <w:start w:val="1"/>
      <w:numFmt w:val="bullet"/>
      <w:lvlText w:val="o"/>
      <w:lvlJc w:val="left"/>
      <w:pPr>
        <w:ind w:left="3589" w:hanging="360"/>
      </w:pPr>
      <w:rPr>
        <w:rFonts w:ascii="Courier New" w:eastAsia="Courier New" w:hAnsi="Courier New" w:cs="Courier New" w:hint="default"/>
      </w:rPr>
    </w:lvl>
    <w:lvl w:ilvl="5" w:tplc="E5548EF8">
      <w:start w:val="1"/>
      <w:numFmt w:val="bullet"/>
      <w:lvlText w:val="§"/>
      <w:lvlJc w:val="left"/>
      <w:pPr>
        <w:ind w:left="4309" w:hanging="360"/>
      </w:pPr>
      <w:rPr>
        <w:rFonts w:ascii="Wingdings" w:eastAsia="Wingdings" w:hAnsi="Wingdings" w:cs="Wingdings" w:hint="default"/>
      </w:rPr>
    </w:lvl>
    <w:lvl w:ilvl="6" w:tplc="27544396">
      <w:start w:val="1"/>
      <w:numFmt w:val="bullet"/>
      <w:lvlText w:val="·"/>
      <w:lvlJc w:val="left"/>
      <w:pPr>
        <w:ind w:left="5029" w:hanging="360"/>
      </w:pPr>
      <w:rPr>
        <w:rFonts w:ascii="Symbol" w:eastAsia="Symbol" w:hAnsi="Symbol" w:cs="Symbol" w:hint="default"/>
      </w:rPr>
    </w:lvl>
    <w:lvl w:ilvl="7" w:tplc="371A6A36">
      <w:start w:val="1"/>
      <w:numFmt w:val="bullet"/>
      <w:lvlText w:val="o"/>
      <w:lvlJc w:val="left"/>
      <w:pPr>
        <w:ind w:left="5749" w:hanging="360"/>
      </w:pPr>
      <w:rPr>
        <w:rFonts w:ascii="Courier New" w:eastAsia="Courier New" w:hAnsi="Courier New" w:cs="Courier New" w:hint="default"/>
      </w:rPr>
    </w:lvl>
    <w:lvl w:ilvl="8" w:tplc="2C065018">
      <w:start w:val="1"/>
      <w:numFmt w:val="bullet"/>
      <w:lvlText w:val="§"/>
      <w:lvlJc w:val="left"/>
      <w:pPr>
        <w:ind w:left="6469" w:hanging="360"/>
      </w:pPr>
      <w:rPr>
        <w:rFonts w:ascii="Wingdings" w:eastAsia="Wingdings" w:hAnsi="Wingdings" w:cs="Wingdings" w:hint="default"/>
      </w:rPr>
    </w:lvl>
  </w:abstractNum>
  <w:abstractNum w:abstractNumId="9" w15:restartNumberingAfterBreak="0">
    <w:nsid w:val="31234AA7"/>
    <w:multiLevelType w:val="hybridMultilevel"/>
    <w:tmpl w:val="5928DA9A"/>
    <w:styleLink w:val="Style8import"/>
    <w:lvl w:ilvl="0" w:tplc="EF8694A8">
      <w:start w:val="1"/>
      <w:numFmt w:val="bullet"/>
      <w:pStyle w:val="Style8import"/>
      <w:lvlText w:val="-"/>
      <w:lvlJc w:val="left"/>
      <w:pPr>
        <w:ind w:left="567" w:hanging="567"/>
      </w:pPr>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1" w:tplc="90C2E4B2">
      <w:start w:val="1"/>
      <w:numFmt w:val="bullet"/>
      <w:lvlText w:val="o"/>
      <w:lvlJc w:val="left"/>
      <w:pPr>
        <w:ind w:left="348" w:hanging="348"/>
      </w:pPr>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2" w:tplc="2588252E">
      <w:start w:val="1"/>
      <w:numFmt w:val="bullet"/>
      <w:lvlText w:val="▪"/>
      <w:lvlJc w:val="left"/>
      <w:pPr>
        <w:ind w:left="1067" w:hanging="336"/>
      </w:pPr>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3" w:tplc="B680F5A6">
      <w:start w:val="1"/>
      <w:numFmt w:val="bullet"/>
      <w:lvlText w:val="•"/>
      <w:lvlJc w:val="left"/>
      <w:pPr>
        <w:ind w:left="1787" w:hanging="324"/>
      </w:pPr>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4" w:tplc="68D4FE80">
      <w:start w:val="1"/>
      <w:numFmt w:val="bullet"/>
      <w:lvlText w:val="o"/>
      <w:lvlJc w:val="left"/>
      <w:pPr>
        <w:ind w:left="2507" w:hanging="312"/>
      </w:pPr>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5" w:tplc="23C253BA">
      <w:start w:val="1"/>
      <w:numFmt w:val="bullet"/>
      <w:lvlText w:val="▪"/>
      <w:lvlJc w:val="left"/>
      <w:pPr>
        <w:ind w:left="3227" w:hanging="300"/>
      </w:pPr>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6" w:tplc="91D4F4F4">
      <w:start w:val="1"/>
      <w:numFmt w:val="bullet"/>
      <w:lvlText w:val="•"/>
      <w:lvlJc w:val="left"/>
      <w:pPr>
        <w:ind w:left="3947" w:hanging="288"/>
      </w:pPr>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7" w:tplc="C3C27B5C">
      <w:start w:val="1"/>
      <w:numFmt w:val="bullet"/>
      <w:lvlText w:val="o"/>
      <w:lvlJc w:val="left"/>
      <w:pPr>
        <w:ind w:left="4667" w:hanging="276"/>
      </w:pPr>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8" w:tplc="F60E2114">
      <w:start w:val="1"/>
      <w:numFmt w:val="bullet"/>
      <w:lvlText w:val="▪"/>
      <w:lvlJc w:val="left"/>
      <w:pPr>
        <w:ind w:left="5387" w:hanging="264"/>
      </w:pPr>
      <w:rPr>
        <w:rFonts w:ascii="Times New Roman" w:eastAsia="Times New Roman" w:hAnsi="Times New Roman" w:cs="Times New Roman"/>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abstractNum>
  <w:abstractNum w:abstractNumId="10" w15:restartNumberingAfterBreak="0">
    <w:nsid w:val="35C63285"/>
    <w:multiLevelType w:val="hybridMultilevel"/>
    <w:tmpl w:val="9908626E"/>
    <w:numStyleLink w:val="Style2import"/>
  </w:abstractNum>
  <w:abstractNum w:abstractNumId="11" w15:restartNumberingAfterBreak="0">
    <w:nsid w:val="3C6237D4"/>
    <w:multiLevelType w:val="hybridMultilevel"/>
    <w:tmpl w:val="5928DA9A"/>
    <w:numStyleLink w:val="Style8import"/>
  </w:abstractNum>
  <w:abstractNum w:abstractNumId="12" w15:restartNumberingAfterBreak="0">
    <w:nsid w:val="3F195E24"/>
    <w:multiLevelType w:val="hybridMultilevel"/>
    <w:tmpl w:val="9D5C4BE0"/>
    <w:lvl w:ilvl="0" w:tplc="4CB2B694">
      <w:start w:val="1"/>
      <w:numFmt w:val="bullet"/>
      <w:lvlText w:val="l"/>
      <w:lvlJc w:val="left"/>
      <w:pPr>
        <w:tabs>
          <w:tab w:val="num" w:pos="720"/>
        </w:tabs>
        <w:ind w:left="720" w:hanging="360"/>
      </w:pPr>
      <w:rPr>
        <w:rFonts w:ascii="Wingdings" w:hAnsi="Wingdings" w:hint="default"/>
      </w:rPr>
    </w:lvl>
    <w:lvl w:ilvl="1" w:tplc="E0B639B6">
      <w:start w:val="1"/>
      <w:numFmt w:val="bullet"/>
      <w:lvlText w:val="l"/>
      <w:lvlJc w:val="left"/>
      <w:pPr>
        <w:tabs>
          <w:tab w:val="num" w:pos="1440"/>
        </w:tabs>
        <w:ind w:left="1440" w:hanging="360"/>
      </w:pPr>
      <w:rPr>
        <w:rFonts w:ascii="Wingdings" w:hAnsi="Wingdings" w:hint="default"/>
      </w:rPr>
    </w:lvl>
    <w:lvl w:ilvl="2" w:tplc="6EB484EC">
      <w:start w:val="1"/>
      <w:numFmt w:val="bullet"/>
      <w:lvlText w:val="l"/>
      <w:lvlJc w:val="left"/>
      <w:pPr>
        <w:tabs>
          <w:tab w:val="num" w:pos="2160"/>
        </w:tabs>
        <w:ind w:left="2160" w:hanging="360"/>
      </w:pPr>
      <w:rPr>
        <w:rFonts w:ascii="Wingdings" w:hAnsi="Wingdings" w:hint="default"/>
      </w:rPr>
    </w:lvl>
    <w:lvl w:ilvl="3" w:tplc="F1EC85FC">
      <w:start w:val="1"/>
      <w:numFmt w:val="bullet"/>
      <w:lvlText w:val="l"/>
      <w:lvlJc w:val="left"/>
      <w:pPr>
        <w:tabs>
          <w:tab w:val="num" w:pos="2880"/>
        </w:tabs>
        <w:ind w:left="2880" w:hanging="360"/>
      </w:pPr>
      <w:rPr>
        <w:rFonts w:ascii="Wingdings" w:hAnsi="Wingdings" w:hint="default"/>
      </w:rPr>
    </w:lvl>
    <w:lvl w:ilvl="4" w:tplc="AE265A5E">
      <w:start w:val="1"/>
      <w:numFmt w:val="bullet"/>
      <w:lvlText w:val="l"/>
      <w:lvlJc w:val="left"/>
      <w:pPr>
        <w:tabs>
          <w:tab w:val="num" w:pos="3600"/>
        </w:tabs>
        <w:ind w:left="3600" w:hanging="360"/>
      </w:pPr>
      <w:rPr>
        <w:rFonts w:ascii="Wingdings" w:hAnsi="Wingdings" w:hint="default"/>
      </w:rPr>
    </w:lvl>
    <w:lvl w:ilvl="5" w:tplc="4926BF62">
      <w:start w:val="1"/>
      <w:numFmt w:val="bullet"/>
      <w:lvlText w:val="l"/>
      <w:lvlJc w:val="left"/>
      <w:pPr>
        <w:tabs>
          <w:tab w:val="num" w:pos="4320"/>
        </w:tabs>
        <w:ind w:left="4320" w:hanging="360"/>
      </w:pPr>
      <w:rPr>
        <w:rFonts w:ascii="Wingdings" w:hAnsi="Wingdings" w:hint="default"/>
      </w:rPr>
    </w:lvl>
    <w:lvl w:ilvl="6" w:tplc="B35C66E0">
      <w:start w:val="1"/>
      <w:numFmt w:val="bullet"/>
      <w:lvlText w:val="l"/>
      <w:lvlJc w:val="left"/>
      <w:pPr>
        <w:tabs>
          <w:tab w:val="num" w:pos="5040"/>
        </w:tabs>
        <w:ind w:left="5040" w:hanging="360"/>
      </w:pPr>
      <w:rPr>
        <w:rFonts w:ascii="Wingdings" w:hAnsi="Wingdings" w:hint="default"/>
      </w:rPr>
    </w:lvl>
    <w:lvl w:ilvl="7" w:tplc="07E67DF4">
      <w:start w:val="1"/>
      <w:numFmt w:val="bullet"/>
      <w:lvlText w:val="l"/>
      <w:lvlJc w:val="left"/>
      <w:pPr>
        <w:tabs>
          <w:tab w:val="num" w:pos="5760"/>
        </w:tabs>
        <w:ind w:left="5760" w:hanging="360"/>
      </w:pPr>
      <w:rPr>
        <w:rFonts w:ascii="Wingdings" w:hAnsi="Wingdings" w:hint="default"/>
      </w:rPr>
    </w:lvl>
    <w:lvl w:ilvl="8" w:tplc="67C2E562">
      <w:start w:val="1"/>
      <w:numFmt w:val="bullet"/>
      <w:lvlText w:val="l"/>
      <w:lvlJc w:val="left"/>
      <w:pPr>
        <w:tabs>
          <w:tab w:val="num" w:pos="6480"/>
        </w:tabs>
        <w:ind w:left="6480" w:hanging="360"/>
      </w:pPr>
      <w:rPr>
        <w:rFonts w:ascii="Wingdings" w:hAnsi="Wingdings" w:hint="default"/>
      </w:rPr>
    </w:lvl>
  </w:abstractNum>
  <w:abstractNum w:abstractNumId="13" w15:restartNumberingAfterBreak="0">
    <w:nsid w:val="3F56039D"/>
    <w:multiLevelType w:val="hybridMultilevel"/>
    <w:tmpl w:val="7C1EE80E"/>
    <w:lvl w:ilvl="0" w:tplc="DD8CDC1C">
      <w:start w:val="1"/>
      <w:numFmt w:val="bullet"/>
      <w:lvlText w:val="·"/>
      <w:lvlJc w:val="left"/>
      <w:pPr>
        <w:ind w:left="709" w:hanging="360"/>
      </w:pPr>
      <w:rPr>
        <w:rFonts w:ascii="Symbol" w:eastAsia="Symbol" w:hAnsi="Symbol" w:cs="Symbol" w:hint="default"/>
      </w:rPr>
    </w:lvl>
    <w:lvl w:ilvl="1" w:tplc="B19C23C8">
      <w:start w:val="1"/>
      <w:numFmt w:val="bullet"/>
      <w:lvlText w:val="o"/>
      <w:lvlJc w:val="left"/>
      <w:pPr>
        <w:ind w:left="1429" w:hanging="360"/>
      </w:pPr>
      <w:rPr>
        <w:rFonts w:ascii="Courier New" w:eastAsia="Courier New" w:hAnsi="Courier New" w:cs="Courier New" w:hint="default"/>
      </w:rPr>
    </w:lvl>
    <w:lvl w:ilvl="2" w:tplc="F5A6719A">
      <w:start w:val="1"/>
      <w:numFmt w:val="bullet"/>
      <w:lvlText w:val="§"/>
      <w:lvlJc w:val="left"/>
      <w:pPr>
        <w:ind w:left="2149" w:hanging="360"/>
      </w:pPr>
      <w:rPr>
        <w:rFonts w:ascii="Wingdings" w:eastAsia="Wingdings" w:hAnsi="Wingdings" w:cs="Wingdings" w:hint="default"/>
      </w:rPr>
    </w:lvl>
    <w:lvl w:ilvl="3" w:tplc="800A7506">
      <w:start w:val="1"/>
      <w:numFmt w:val="bullet"/>
      <w:lvlText w:val="·"/>
      <w:lvlJc w:val="left"/>
      <w:pPr>
        <w:ind w:left="2869" w:hanging="360"/>
      </w:pPr>
      <w:rPr>
        <w:rFonts w:ascii="Symbol" w:eastAsia="Symbol" w:hAnsi="Symbol" w:cs="Symbol" w:hint="default"/>
      </w:rPr>
    </w:lvl>
    <w:lvl w:ilvl="4" w:tplc="F4DC305A">
      <w:start w:val="1"/>
      <w:numFmt w:val="bullet"/>
      <w:lvlText w:val="o"/>
      <w:lvlJc w:val="left"/>
      <w:pPr>
        <w:ind w:left="3589" w:hanging="360"/>
      </w:pPr>
      <w:rPr>
        <w:rFonts w:ascii="Courier New" w:eastAsia="Courier New" w:hAnsi="Courier New" w:cs="Courier New" w:hint="default"/>
      </w:rPr>
    </w:lvl>
    <w:lvl w:ilvl="5" w:tplc="75E8B130">
      <w:start w:val="1"/>
      <w:numFmt w:val="bullet"/>
      <w:lvlText w:val="§"/>
      <w:lvlJc w:val="left"/>
      <w:pPr>
        <w:ind w:left="4309" w:hanging="360"/>
      </w:pPr>
      <w:rPr>
        <w:rFonts w:ascii="Wingdings" w:eastAsia="Wingdings" w:hAnsi="Wingdings" w:cs="Wingdings" w:hint="default"/>
      </w:rPr>
    </w:lvl>
    <w:lvl w:ilvl="6" w:tplc="EF2AC69A">
      <w:start w:val="1"/>
      <w:numFmt w:val="bullet"/>
      <w:lvlText w:val="·"/>
      <w:lvlJc w:val="left"/>
      <w:pPr>
        <w:ind w:left="5029" w:hanging="360"/>
      </w:pPr>
      <w:rPr>
        <w:rFonts w:ascii="Symbol" w:eastAsia="Symbol" w:hAnsi="Symbol" w:cs="Symbol" w:hint="default"/>
      </w:rPr>
    </w:lvl>
    <w:lvl w:ilvl="7" w:tplc="A54A7B6C">
      <w:start w:val="1"/>
      <w:numFmt w:val="bullet"/>
      <w:lvlText w:val="o"/>
      <w:lvlJc w:val="left"/>
      <w:pPr>
        <w:ind w:left="5749" w:hanging="360"/>
      </w:pPr>
      <w:rPr>
        <w:rFonts w:ascii="Courier New" w:eastAsia="Courier New" w:hAnsi="Courier New" w:cs="Courier New" w:hint="default"/>
      </w:rPr>
    </w:lvl>
    <w:lvl w:ilvl="8" w:tplc="454CF076">
      <w:start w:val="1"/>
      <w:numFmt w:val="bullet"/>
      <w:lvlText w:val="§"/>
      <w:lvlJc w:val="left"/>
      <w:pPr>
        <w:ind w:left="6469" w:hanging="360"/>
      </w:pPr>
      <w:rPr>
        <w:rFonts w:ascii="Wingdings" w:eastAsia="Wingdings" w:hAnsi="Wingdings" w:cs="Wingdings" w:hint="default"/>
      </w:rPr>
    </w:lvl>
  </w:abstractNum>
  <w:abstractNum w:abstractNumId="14" w15:restartNumberingAfterBreak="0">
    <w:nsid w:val="4B816ABE"/>
    <w:multiLevelType w:val="hybridMultilevel"/>
    <w:tmpl w:val="AD0AD166"/>
    <w:lvl w:ilvl="0" w:tplc="F3BC3AC4">
      <w:start w:val="1"/>
      <w:numFmt w:val="bullet"/>
      <w:lvlText w:val="–"/>
      <w:lvlJc w:val="left"/>
      <w:pPr>
        <w:ind w:left="709" w:hanging="360"/>
      </w:pPr>
      <w:rPr>
        <w:rFonts w:ascii="Symbol" w:eastAsia="Symbol" w:hAnsi="Symbol" w:cs="Symbol" w:hint="default"/>
      </w:rPr>
    </w:lvl>
    <w:lvl w:ilvl="1" w:tplc="BDEEFD58">
      <w:start w:val="1"/>
      <w:numFmt w:val="bullet"/>
      <w:lvlText w:val="o"/>
      <w:lvlJc w:val="left"/>
      <w:pPr>
        <w:ind w:left="1429" w:hanging="360"/>
      </w:pPr>
      <w:rPr>
        <w:rFonts w:ascii="Courier New" w:eastAsia="Courier New" w:hAnsi="Courier New" w:cs="Courier New" w:hint="default"/>
      </w:rPr>
    </w:lvl>
    <w:lvl w:ilvl="2" w:tplc="9DC4D54C">
      <w:start w:val="1"/>
      <w:numFmt w:val="bullet"/>
      <w:lvlText w:val="§"/>
      <w:lvlJc w:val="left"/>
      <w:pPr>
        <w:ind w:left="2149" w:hanging="360"/>
      </w:pPr>
      <w:rPr>
        <w:rFonts w:ascii="Wingdings" w:eastAsia="Wingdings" w:hAnsi="Wingdings" w:cs="Wingdings" w:hint="default"/>
      </w:rPr>
    </w:lvl>
    <w:lvl w:ilvl="3" w:tplc="7B38A4CE">
      <w:start w:val="1"/>
      <w:numFmt w:val="bullet"/>
      <w:lvlText w:val="·"/>
      <w:lvlJc w:val="left"/>
      <w:pPr>
        <w:ind w:left="2869" w:hanging="360"/>
      </w:pPr>
      <w:rPr>
        <w:rFonts w:ascii="Symbol" w:eastAsia="Symbol" w:hAnsi="Symbol" w:cs="Symbol" w:hint="default"/>
      </w:rPr>
    </w:lvl>
    <w:lvl w:ilvl="4" w:tplc="F8627390">
      <w:start w:val="1"/>
      <w:numFmt w:val="bullet"/>
      <w:lvlText w:val="o"/>
      <w:lvlJc w:val="left"/>
      <w:pPr>
        <w:ind w:left="3589" w:hanging="360"/>
      </w:pPr>
      <w:rPr>
        <w:rFonts w:ascii="Courier New" w:eastAsia="Courier New" w:hAnsi="Courier New" w:cs="Courier New" w:hint="default"/>
      </w:rPr>
    </w:lvl>
    <w:lvl w:ilvl="5" w:tplc="FFE4519A">
      <w:start w:val="1"/>
      <w:numFmt w:val="bullet"/>
      <w:lvlText w:val="§"/>
      <w:lvlJc w:val="left"/>
      <w:pPr>
        <w:ind w:left="4309" w:hanging="360"/>
      </w:pPr>
      <w:rPr>
        <w:rFonts w:ascii="Wingdings" w:eastAsia="Wingdings" w:hAnsi="Wingdings" w:cs="Wingdings" w:hint="default"/>
      </w:rPr>
    </w:lvl>
    <w:lvl w:ilvl="6" w:tplc="1BFC0B86">
      <w:start w:val="1"/>
      <w:numFmt w:val="bullet"/>
      <w:lvlText w:val="·"/>
      <w:lvlJc w:val="left"/>
      <w:pPr>
        <w:ind w:left="5029" w:hanging="360"/>
      </w:pPr>
      <w:rPr>
        <w:rFonts w:ascii="Symbol" w:eastAsia="Symbol" w:hAnsi="Symbol" w:cs="Symbol" w:hint="default"/>
      </w:rPr>
    </w:lvl>
    <w:lvl w:ilvl="7" w:tplc="833C11E6">
      <w:start w:val="1"/>
      <w:numFmt w:val="bullet"/>
      <w:lvlText w:val="o"/>
      <w:lvlJc w:val="left"/>
      <w:pPr>
        <w:ind w:left="5749" w:hanging="360"/>
      </w:pPr>
      <w:rPr>
        <w:rFonts w:ascii="Courier New" w:eastAsia="Courier New" w:hAnsi="Courier New" w:cs="Courier New" w:hint="default"/>
      </w:rPr>
    </w:lvl>
    <w:lvl w:ilvl="8" w:tplc="F15E300E">
      <w:start w:val="1"/>
      <w:numFmt w:val="bullet"/>
      <w:lvlText w:val="§"/>
      <w:lvlJc w:val="left"/>
      <w:pPr>
        <w:ind w:left="6469" w:hanging="360"/>
      </w:pPr>
      <w:rPr>
        <w:rFonts w:ascii="Wingdings" w:eastAsia="Wingdings" w:hAnsi="Wingdings" w:cs="Wingdings" w:hint="default"/>
      </w:rPr>
    </w:lvl>
  </w:abstractNum>
  <w:abstractNum w:abstractNumId="15" w15:restartNumberingAfterBreak="0">
    <w:nsid w:val="4C2E3E91"/>
    <w:multiLevelType w:val="hybridMultilevel"/>
    <w:tmpl w:val="E264CB48"/>
    <w:lvl w:ilvl="0" w:tplc="2DA69730">
      <w:start w:val="1"/>
      <w:numFmt w:val="bullet"/>
      <w:lvlText w:val="·"/>
      <w:lvlJc w:val="left"/>
      <w:pPr>
        <w:ind w:left="709" w:hanging="360"/>
      </w:pPr>
      <w:rPr>
        <w:rFonts w:ascii="Symbol" w:eastAsia="Symbol" w:hAnsi="Symbol" w:cs="Symbol" w:hint="default"/>
      </w:rPr>
    </w:lvl>
    <w:lvl w:ilvl="1" w:tplc="87E4D80E">
      <w:start w:val="1"/>
      <w:numFmt w:val="bullet"/>
      <w:lvlText w:val="o"/>
      <w:lvlJc w:val="left"/>
      <w:pPr>
        <w:ind w:left="1429" w:hanging="360"/>
      </w:pPr>
      <w:rPr>
        <w:rFonts w:ascii="Courier New" w:eastAsia="Courier New" w:hAnsi="Courier New" w:cs="Courier New" w:hint="default"/>
      </w:rPr>
    </w:lvl>
    <w:lvl w:ilvl="2" w:tplc="4EFA3566">
      <w:start w:val="1"/>
      <w:numFmt w:val="bullet"/>
      <w:lvlText w:val="§"/>
      <w:lvlJc w:val="left"/>
      <w:pPr>
        <w:ind w:left="2149" w:hanging="360"/>
      </w:pPr>
      <w:rPr>
        <w:rFonts w:ascii="Wingdings" w:eastAsia="Wingdings" w:hAnsi="Wingdings" w:cs="Wingdings" w:hint="default"/>
      </w:rPr>
    </w:lvl>
    <w:lvl w:ilvl="3" w:tplc="0944EA20">
      <w:start w:val="1"/>
      <w:numFmt w:val="bullet"/>
      <w:lvlText w:val="·"/>
      <w:lvlJc w:val="left"/>
      <w:pPr>
        <w:ind w:left="2869" w:hanging="360"/>
      </w:pPr>
      <w:rPr>
        <w:rFonts w:ascii="Symbol" w:eastAsia="Symbol" w:hAnsi="Symbol" w:cs="Symbol" w:hint="default"/>
      </w:rPr>
    </w:lvl>
    <w:lvl w:ilvl="4" w:tplc="74A0A56C">
      <w:start w:val="1"/>
      <w:numFmt w:val="bullet"/>
      <w:lvlText w:val="o"/>
      <w:lvlJc w:val="left"/>
      <w:pPr>
        <w:ind w:left="3589" w:hanging="360"/>
      </w:pPr>
      <w:rPr>
        <w:rFonts w:ascii="Courier New" w:eastAsia="Courier New" w:hAnsi="Courier New" w:cs="Courier New" w:hint="default"/>
      </w:rPr>
    </w:lvl>
    <w:lvl w:ilvl="5" w:tplc="BA4A32FC">
      <w:start w:val="1"/>
      <w:numFmt w:val="bullet"/>
      <w:lvlText w:val="§"/>
      <w:lvlJc w:val="left"/>
      <w:pPr>
        <w:ind w:left="4309" w:hanging="360"/>
      </w:pPr>
      <w:rPr>
        <w:rFonts w:ascii="Wingdings" w:eastAsia="Wingdings" w:hAnsi="Wingdings" w:cs="Wingdings" w:hint="default"/>
      </w:rPr>
    </w:lvl>
    <w:lvl w:ilvl="6" w:tplc="6D9C6CF2">
      <w:start w:val="1"/>
      <w:numFmt w:val="bullet"/>
      <w:lvlText w:val="·"/>
      <w:lvlJc w:val="left"/>
      <w:pPr>
        <w:ind w:left="5029" w:hanging="360"/>
      </w:pPr>
      <w:rPr>
        <w:rFonts w:ascii="Symbol" w:eastAsia="Symbol" w:hAnsi="Symbol" w:cs="Symbol" w:hint="default"/>
      </w:rPr>
    </w:lvl>
    <w:lvl w:ilvl="7" w:tplc="E51E59D4">
      <w:start w:val="1"/>
      <w:numFmt w:val="bullet"/>
      <w:lvlText w:val="o"/>
      <w:lvlJc w:val="left"/>
      <w:pPr>
        <w:ind w:left="5749" w:hanging="360"/>
      </w:pPr>
      <w:rPr>
        <w:rFonts w:ascii="Courier New" w:eastAsia="Courier New" w:hAnsi="Courier New" w:cs="Courier New" w:hint="default"/>
      </w:rPr>
    </w:lvl>
    <w:lvl w:ilvl="8" w:tplc="A4FE41BA">
      <w:start w:val="1"/>
      <w:numFmt w:val="bullet"/>
      <w:lvlText w:val="§"/>
      <w:lvlJc w:val="left"/>
      <w:pPr>
        <w:ind w:left="6469" w:hanging="360"/>
      </w:pPr>
      <w:rPr>
        <w:rFonts w:ascii="Wingdings" w:eastAsia="Wingdings" w:hAnsi="Wingdings" w:cs="Wingdings" w:hint="default"/>
      </w:rPr>
    </w:lvl>
  </w:abstractNum>
  <w:abstractNum w:abstractNumId="16" w15:restartNumberingAfterBreak="0">
    <w:nsid w:val="4D161BF2"/>
    <w:multiLevelType w:val="hybridMultilevel"/>
    <w:tmpl w:val="A0381F34"/>
    <w:styleLink w:val="Style5import"/>
    <w:lvl w:ilvl="0" w:tplc="8AA8D0D0">
      <w:start w:val="1"/>
      <w:numFmt w:val="bullet"/>
      <w:pStyle w:val="Style5import"/>
      <w:lvlText w:val="•"/>
      <w:lvlJc w:val="left"/>
      <w:pPr>
        <w:ind w:left="720" w:hanging="360"/>
      </w:pPr>
      <w:rPr>
        <w:rFonts w:ascii="Symbol" w:eastAsia="Symbol" w:hAnsi="Symbol" w:cs="Symbol"/>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1" w:tplc="673E4206">
      <w:start w:val="1"/>
      <w:numFmt w:val="bullet"/>
      <w:lvlText w:val="o"/>
      <w:lvlJc w:val="left"/>
      <w:pPr>
        <w:ind w:left="1440" w:hanging="360"/>
      </w:pPr>
      <w:rPr>
        <w:rFonts w:ascii="Courier New" w:eastAsia="Courier New" w:hAnsi="Courier New" w:cs="Courier New"/>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2" w:tplc="38045D00">
      <w:start w:val="1"/>
      <w:numFmt w:val="bullet"/>
      <w:lvlText w:val="▪"/>
      <w:lvlJc w:val="left"/>
      <w:pPr>
        <w:ind w:left="2160" w:hanging="360"/>
      </w:pPr>
      <w:rPr>
        <w:rFonts w:ascii="Courier New" w:eastAsia="Courier New" w:hAnsi="Courier New" w:cs="Courier New"/>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3" w:tplc="63CE671C">
      <w:start w:val="1"/>
      <w:numFmt w:val="bullet"/>
      <w:lvlText w:val="•"/>
      <w:lvlJc w:val="left"/>
      <w:pPr>
        <w:ind w:left="2880" w:hanging="360"/>
      </w:pPr>
      <w:rPr>
        <w:rFonts w:ascii="Courier New" w:eastAsia="Courier New" w:hAnsi="Courier New" w:cs="Courier New"/>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4" w:tplc="1EA04A32">
      <w:start w:val="1"/>
      <w:numFmt w:val="bullet"/>
      <w:lvlText w:val="o"/>
      <w:lvlJc w:val="left"/>
      <w:pPr>
        <w:ind w:left="3600" w:hanging="360"/>
      </w:pPr>
      <w:rPr>
        <w:rFonts w:ascii="Courier New" w:eastAsia="Courier New" w:hAnsi="Courier New" w:cs="Courier New"/>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5" w:tplc="BA3C2E10">
      <w:start w:val="1"/>
      <w:numFmt w:val="bullet"/>
      <w:lvlText w:val="▪"/>
      <w:lvlJc w:val="left"/>
      <w:pPr>
        <w:ind w:left="4320" w:hanging="360"/>
      </w:pPr>
      <w:rPr>
        <w:rFonts w:ascii="Courier New" w:eastAsia="Courier New" w:hAnsi="Courier New" w:cs="Courier New"/>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6" w:tplc="8E4C8A88">
      <w:start w:val="1"/>
      <w:numFmt w:val="bullet"/>
      <w:lvlText w:val="•"/>
      <w:lvlJc w:val="left"/>
      <w:pPr>
        <w:ind w:left="5040" w:hanging="360"/>
      </w:pPr>
      <w:rPr>
        <w:rFonts w:ascii="Courier New" w:eastAsia="Courier New" w:hAnsi="Courier New" w:cs="Courier New"/>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7" w:tplc="0E0C366C">
      <w:start w:val="1"/>
      <w:numFmt w:val="bullet"/>
      <w:lvlText w:val="o"/>
      <w:lvlJc w:val="left"/>
      <w:pPr>
        <w:ind w:left="5760" w:hanging="360"/>
      </w:pPr>
      <w:rPr>
        <w:rFonts w:ascii="Courier New" w:eastAsia="Courier New" w:hAnsi="Courier New" w:cs="Courier New"/>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8" w:tplc="255CAC64">
      <w:start w:val="1"/>
      <w:numFmt w:val="bullet"/>
      <w:lvlText w:val="▪"/>
      <w:lvlJc w:val="left"/>
      <w:pPr>
        <w:ind w:left="6480" w:hanging="360"/>
      </w:pPr>
      <w:rPr>
        <w:rFonts w:ascii="Courier New" w:eastAsia="Courier New" w:hAnsi="Courier New" w:cs="Courier New"/>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abstractNum>
  <w:abstractNum w:abstractNumId="17" w15:restartNumberingAfterBreak="0">
    <w:nsid w:val="50980A6F"/>
    <w:multiLevelType w:val="hybridMultilevel"/>
    <w:tmpl w:val="C638D062"/>
    <w:lvl w:ilvl="0" w:tplc="C7A218E2">
      <w:start w:val="1"/>
      <w:numFmt w:val="bullet"/>
      <w:lvlText w:val="–"/>
      <w:lvlJc w:val="left"/>
      <w:pPr>
        <w:ind w:left="709" w:hanging="360"/>
      </w:pPr>
      <w:rPr>
        <w:rFonts w:ascii="Arial" w:eastAsia="Arial" w:hAnsi="Arial" w:cs="Arial" w:hint="default"/>
      </w:rPr>
    </w:lvl>
    <w:lvl w:ilvl="1" w:tplc="D80AB4D4">
      <w:start w:val="1"/>
      <w:numFmt w:val="bullet"/>
      <w:lvlText w:val="o"/>
      <w:lvlJc w:val="left"/>
      <w:pPr>
        <w:ind w:left="1429" w:hanging="360"/>
      </w:pPr>
      <w:rPr>
        <w:rFonts w:ascii="Courier New" w:eastAsia="Courier New" w:hAnsi="Courier New" w:cs="Courier New" w:hint="default"/>
      </w:rPr>
    </w:lvl>
    <w:lvl w:ilvl="2" w:tplc="C4102A8A">
      <w:start w:val="1"/>
      <w:numFmt w:val="bullet"/>
      <w:lvlText w:val="§"/>
      <w:lvlJc w:val="left"/>
      <w:pPr>
        <w:ind w:left="2149" w:hanging="360"/>
      </w:pPr>
      <w:rPr>
        <w:rFonts w:ascii="Wingdings" w:eastAsia="Wingdings" w:hAnsi="Wingdings" w:cs="Wingdings" w:hint="default"/>
      </w:rPr>
    </w:lvl>
    <w:lvl w:ilvl="3" w:tplc="388CB1A2">
      <w:start w:val="1"/>
      <w:numFmt w:val="bullet"/>
      <w:lvlText w:val="·"/>
      <w:lvlJc w:val="left"/>
      <w:pPr>
        <w:ind w:left="2869" w:hanging="360"/>
      </w:pPr>
      <w:rPr>
        <w:rFonts w:ascii="Symbol" w:eastAsia="Symbol" w:hAnsi="Symbol" w:cs="Symbol" w:hint="default"/>
      </w:rPr>
    </w:lvl>
    <w:lvl w:ilvl="4" w:tplc="13F89710">
      <w:start w:val="1"/>
      <w:numFmt w:val="bullet"/>
      <w:lvlText w:val="o"/>
      <w:lvlJc w:val="left"/>
      <w:pPr>
        <w:ind w:left="3589" w:hanging="360"/>
      </w:pPr>
      <w:rPr>
        <w:rFonts w:ascii="Courier New" w:eastAsia="Courier New" w:hAnsi="Courier New" w:cs="Courier New" w:hint="default"/>
      </w:rPr>
    </w:lvl>
    <w:lvl w:ilvl="5" w:tplc="E8F23AA6">
      <w:start w:val="1"/>
      <w:numFmt w:val="bullet"/>
      <w:lvlText w:val="§"/>
      <w:lvlJc w:val="left"/>
      <w:pPr>
        <w:ind w:left="4309" w:hanging="360"/>
      </w:pPr>
      <w:rPr>
        <w:rFonts w:ascii="Wingdings" w:eastAsia="Wingdings" w:hAnsi="Wingdings" w:cs="Wingdings" w:hint="default"/>
      </w:rPr>
    </w:lvl>
    <w:lvl w:ilvl="6" w:tplc="63960C5A">
      <w:start w:val="1"/>
      <w:numFmt w:val="bullet"/>
      <w:lvlText w:val="·"/>
      <w:lvlJc w:val="left"/>
      <w:pPr>
        <w:ind w:left="5029" w:hanging="360"/>
      </w:pPr>
      <w:rPr>
        <w:rFonts w:ascii="Symbol" w:eastAsia="Symbol" w:hAnsi="Symbol" w:cs="Symbol" w:hint="default"/>
      </w:rPr>
    </w:lvl>
    <w:lvl w:ilvl="7" w:tplc="56461576">
      <w:start w:val="1"/>
      <w:numFmt w:val="bullet"/>
      <w:lvlText w:val="o"/>
      <w:lvlJc w:val="left"/>
      <w:pPr>
        <w:ind w:left="5749" w:hanging="360"/>
      </w:pPr>
      <w:rPr>
        <w:rFonts w:ascii="Courier New" w:eastAsia="Courier New" w:hAnsi="Courier New" w:cs="Courier New" w:hint="default"/>
      </w:rPr>
    </w:lvl>
    <w:lvl w:ilvl="8" w:tplc="A6720548">
      <w:start w:val="1"/>
      <w:numFmt w:val="bullet"/>
      <w:lvlText w:val="§"/>
      <w:lvlJc w:val="left"/>
      <w:pPr>
        <w:ind w:left="6469" w:hanging="360"/>
      </w:pPr>
      <w:rPr>
        <w:rFonts w:ascii="Wingdings" w:eastAsia="Wingdings" w:hAnsi="Wingdings" w:cs="Wingdings" w:hint="default"/>
      </w:rPr>
    </w:lvl>
  </w:abstractNum>
  <w:abstractNum w:abstractNumId="18" w15:restartNumberingAfterBreak="0">
    <w:nsid w:val="53147B2C"/>
    <w:multiLevelType w:val="hybridMultilevel"/>
    <w:tmpl w:val="527CD3DC"/>
    <w:lvl w:ilvl="0" w:tplc="3782D90C">
      <w:start w:val="1"/>
      <w:numFmt w:val="bullet"/>
      <w:lvlText w:val="–"/>
      <w:lvlJc w:val="left"/>
      <w:pPr>
        <w:ind w:left="709" w:hanging="360"/>
      </w:pPr>
      <w:rPr>
        <w:rFonts w:ascii="Arial" w:eastAsia="Arial" w:hAnsi="Arial" w:cs="Arial" w:hint="default"/>
      </w:rPr>
    </w:lvl>
    <w:lvl w:ilvl="1" w:tplc="2AB00966">
      <w:start w:val="1"/>
      <w:numFmt w:val="bullet"/>
      <w:lvlText w:val="o"/>
      <w:lvlJc w:val="left"/>
      <w:pPr>
        <w:ind w:left="1429" w:hanging="360"/>
      </w:pPr>
      <w:rPr>
        <w:rFonts w:ascii="Courier New" w:eastAsia="Courier New" w:hAnsi="Courier New" w:cs="Courier New" w:hint="default"/>
      </w:rPr>
    </w:lvl>
    <w:lvl w:ilvl="2" w:tplc="F22C3D82">
      <w:start w:val="1"/>
      <w:numFmt w:val="bullet"/>
      <w:lvlText w:val="§"/>
      <w:lvlJc w:val="left"/>
      <w:pPr>
        <w:ind w:left="2149" w:hanging="360"/>
      </w:pPr>
      <w:rPr>
        <w:rFonts w:ascii="Wingdings" w:eastAsia="Wingdings" w:hAnsi="Wingdings" w:cs="Wingdings" w:hint="default"/>
      </w:rPr>
    </w:lvl>
    <w:lvl w:ilvl="3" w:tplc="308E30D8">
      <w:start w:val="1"/>
      <w:numFmt w:val="bullet"/>
      <w:lvlText w:val="·"/>
      <w:lvlJc w:val="left"/>
      <w:pPr>
        <w:ind w:left="2869" w:hanging="360"/>
      </w:pPr>
      <w:rPr>
        <w:rFonts w:ascii="Symbol" w:eastAsia="Symbol" w:hAnsi="Symbol" w:cs="Symbol" w:hint="default"/>
      </w:rPr>
    </w:lvl>
    <w:lvl w:ilvl="4" w:tplc="2E224946">
      <w:start w:val="1"/>
      <w:numFmt w:val="bullet"/>
      <w:lvlText w:val="o"/>
      <w:lvlJc w:val="left"/>
      <w:pPr>
        <w:ind w:left="3589" w:hanging="360"/>
      </w:pPr>
      <w:rPr>
        <w:rFonts w:ascii="Courier New" w:eastAsia="Courier New" w:hAnsi="Courier New" w:cs="Courier New" w:hint="default"/>
      </w:rPr>
    </w:lvl>
    <w:lvl w:ilvl="5" w:tplc="73920D78">
      <w:start w:val="1"/>
      <w:numFmt w:val="bullet"/>
      <w:lvlText w:val="§"/>
      <w:lvlJc w:val="left"/>
      <w:pPr>
        <w:ind w:left="4309" w:hanging="360"/>
      </w:pPr>
      <w:rPr>
        <w:rFonts w:ascii="Wingdings" w:eastAsia="Wingdings" w:hAnsi="Wingdings" w:cs="Wingdings" w:hint="default"/>
      </w:rPr>
    </w:lvl>
    <w:lvl w:ilvl="6" w:tplc="33B27E2C">
      <w:start w:val="1"/>
      <w:numFmt w:val="bullet"/>
      <w:lvlText w:val="·"/>
      <w:lvlJc w:val="left"/>
      <w:pPr>
        <w:ind w:left="5029" w:hanging="360"/>
      </w:pPr>
      <w:rPr>
        <w:rFonts w:ascii="Symbol" w:eastAsia="Symbol" w:hAnsi="Symbol" w:cs="Symbol" w:hint="default"/>
      </w:rPr>
    </w:lvl>
    <w:lvl w:ilvl="7" w:tplc="DD3AB9B2">
      <w:start w:val="1"/>
      <w:numFmt w:val="bullet"/>
      <w:lvlText w:val="o"/>
      <w:lvlJc w:val="left"/>
      <w:pPr>
        <w:ind w:left="5749" w:hanging="360"/>
      </w:pPr>
      <w:rPr>
        <w:rFonts w:ascii="Courier New" w:eastAsia="Courier New" w:hAnsi="Courier New" w:cs="Courier New" w:hint="default"/>
      </w:rPr>
    </w:lvl>
    <w:lvl w:ilvl="8" w:tplc="648E2360">
      <w:start w:val="1"/>
      <w:numFmt w:val="bullet"/>
      <w:lvlText w:val="§"/>
      <w:lvlJc w:val="left"/>
      <w:pPr>
        <w:ind w:left="6469" w:hanging="360"/>
      </w:pPr>
      <w:rPr>
        <w:rFonts w:ascii="Wingdings" w:eastAsia="Wingdings" w:hAnsi="Wingdings" w:cs="Wingdings" w:hint="default"/>
      </w:rPr>
    </w:lvl>
  </w:abstractNum>
  <w:abstractNum w:abstractNumId="19" w15:restartNumberingAfterBreak="0">
    <w:nsid w:val="577449E4"/>
    <w:multiLevelType w:val="hybridMultilevel"/>
    <w:tmpl w:val="CEB69E68"/>
    <w:styleLink w:val="Puces"/>
    <w:lvl w:ilvl="0" w:tplc="A656CDE4">
      <w:start w:val="1"/>
      <w:numFmt w:val="bullet"/>
      <w:pStyle w:val="Puces"/>
      <w:lvlText w:val="*"/>
      <w:lvlJc w:val="left"/>
      <w:pPr>
        <w:ind w:left="189" w:hanging="189"/>
      </w:pPr>
      <w:rPr>
        <w:rFonts w:hAnsi="Arial Unicode MS"/>
        <w:caps w:val="0"/>
        <w:smallCaps w:val="0"/>
        <w:strike w:val="0"/>
        <w:color w:val="000000"/>
        <w:spacing w:val="0"/>
        <w:position w:val="0"/>
        <w:highlight w:val="none"/>
        <w:vertAlign w:val="baseline"/>
        <w14:textOutline w14:w="0" w14:cap="rnd" w14:cmpd="sng" w14:algn="ctr">
          <w14:noFill/>
          <w14:prstDash w14:val="solid"/>
          <w14:bevel/>
        </w14:textOutline>
      </w:rPr>
    </w:lvl>
    <w:lvl w:ilvl="1" w:tplc="4C9A1582">
      <w:start w:val="1"/>
      <w:numFmt w:val="bullet"/>
      <w:lvlText w:val="*"/>
      <w:lvlJc w:val="left"/>
      <w:pPr>
        <w:ind w:left="789" w:hanging="189"/>
      </w:pPr>
      <w:rPr>
        <w:rFonts w:hAnsi="Arial Unicode MS"/>
        <w:caps w:val="0"/>
        <w:smallCaps w:val="0"/>
        <w:strike w:val="0"/>
        <w:color w:val="000000"/>
        <w:spacing w:val="0"/>
        <w:position w:val="0"/>
        <w:highlight w:val="none"/>
        <w:vertAlign w:val="baseline"/>
        <w14:textOutline w14:w="0" w14:cap="rnd" w14:cmpd="sng" w14:algn="ctr">
          <w14:noFill/>
          <w14:prstDash w14:val="solid"/>
          <w14:bevel/>
        </w14:textOutline>
      </w:rPr>
    </w:lvl>
    <w:lvl w:ilvl="2" w:tplc="9FE0E648">
      <w:start w:val="1"/>
      <w:numFmt w:val="bullet"/>
      <w:lvlText w:val="*"/>
      <w:lvlJc w:val="left"/>
      <w:pPr>
        <w:ind w:left="1389" w:hanging="189"/>
      </w:pPr>
      <w:rPr>
        <w:rFonts w:hAnsi="Arial Unicode MS"/>
        <w:caps w:val="0"/>
        <w:smallCaps w:val="0"/>
        <w:strike w:val="0"/>
        <w:color w:val="000000"/>
        <w:spacing w:val="0"/>
        <w:position w:val="0"/>
        <w:highlight w:val="none"/>
        <w:vertAlign w:val="baseline"/>
        <w14:textOutline w14:w="0" w14:cap="rnd" w14:cmpd="sng" w14:algn="ctr">
          <w14:noFill/>
          <w14:prstDash w14:val="solid"/>
          <w14:bevel/>
        </w14:textOutline>
      </w:rPr>
    </w:lvl>
    <w:lvl w:ilvl="3" w:tplc="1024B96E">
      <w:start w:val="1"/>
      <w:numFmt w:val="bullet"/>
      <w:lvlText w:val="*"/>
      <w:lvlJc w:val="left"/>
      <w:pPr>
        <w:ind w:left="1989" w:hanging="189"/>
      </w:pPr>
      <w:rPr>
        <w:rFonts w:hAnsi="Arial Unicode MS"/>
        <w:caps w:val="0"/>
        <w:smallCaps w:val="0"/>
        <w:strike w:val="0"/>
        <w:color w:val="000000"/>
        <w:spacing w:val="0"/>
        <w:position w:val="0"/>
        <w:highlight w:val="none"/>
        <w:vertAlign w:val="baseline"/>
        <w14:textOutline w14:w="0" w14:cap="rnd" w14:cmpd="sng" w14:algn="ctr">
          <w14:noFill/>
          <w14:prstDash w14:val="solid"/>
          <w14:bevel/>
        </w14:textOutline>
      </w:rPr>
    </w:lvl>
    <w:lvl w:ilvl="4" w:tplc="4B4048F4">
      <w:start w:val="1"/>
      <w:numFmt w:val="bullet"/>
      <w:lvlText w:val="*"/>
      <w:lvlJc w:val="left"/>
      <w:pPr>
        <w:ind w:left="2589" w:hanging="189"/>
      </w:pPr>
      <w:rPr>
        <w:rFonts w:hAnsi="Arial Unicode MS"/>
        <w:caps w:val="0"/>
        <w:smallCaps w:val="0"/>
        <w:strike w:val="0"/>
        <w:color w:val="000000"/>
        <w:spacing w:val="0"/>
        <w:position w:val="0"/>
        <w:highlight w:val="none"/>
        <w:vertAlign w:val="baseline"/>
        <w14:textOutline w14:w="0" w14:cap="rnd" w14:cmpd="sng" w14:algn="ctr">
          <w14:noFill/>
          <w14:prstDash w14:val="solid"/>
          <w14:bevel/>
        </w14:textOutline>
      </w:rPr>
    </w:lvl>
    <w:lvl w:ilvl="5" w:tplc="2542B866">
      <w:start w:val="1"/>
      <w:numFmt w:val="bullet"/>
      <w:lvlText w:val="*"/>
      <w:lvlJc w:val="left"/>
      <w:pPr>
        <w:ind w:left="3189" w:hanging="189"/>
      </w:pPr>
      <w:rPr>
        <w:rFonts w:hAnsi="Arial Unicode MS"/>
        <w:caps w:val="0"/>
        <w:smallCaps w:val="0"/>
        <w:strike w:val="0"/>
        <w:color w:val="000000"/>
        <w:spacing w:val="0"/>
        <w:position w:val="0"/>
        <w:highlight w:val="none"/>
        <w:vertAlign w:val="baseline"/>
        <w14:textOutline w14:w="0" w14:cap="rnd" w14:cmpd="sng" w14:algn="ctr">
          <w14:noFill/>
          <w14:prstDash w14:val="solid"/>
          <w14:bevel/>
        </w14:textOutline>
      </w:rPr>
    </w:lvl>
    <w:lvl w:ilvl="6" w:tplc="A1CC8CEE">
      <w:start w:val="1"/>
      <w:numFmt w:val="bullet"/>
      <w:lvlText w:val="*"/>
      <w:lvlJc w:val="left"/>
      <w:pPr>
        <w:ind w:left="3789" w:hanging="189"/>
      </w:pPr>
      <w:rPr>
        <w:rFonts w:hAnsi="Arial Unicode MS"/>
        <w:caps w:val="0"/>
        <w:smallCaps w:val="0"/>
        <w:strike w:val="0"/>
        <w:color w:val="000000"/>
        <w:spacing w:val="0"/>
        <w:position w:val="0"/>
        <w:highlight w:val="none"/>
        <w:vertAlign w:val="baseline"/>
        <w14:textOutline w14:w="0" w14:cap="rnd" w14:cmpd="sng" w14:algn="ctr">
          <w14:noFill/>
          <w14:prstDash w14:val="solid"/>
          <w14:bevel/>
        </w14:textOutline>
      </w:rPr>
    </w:lvl>
    <w:lvl w:ilvl="7" w:tplc="069CEFBC">
      <w:start w:val="1"/>
      <w:numFmt w:val="bullet"/>
      <w:lvlText w:val="*"/>
      <w:lvlJc w:val="left"/>
      <w:pPr>
        <w:ind w:left="4389" w:hanging="189"/>
      </w:pPr>
      <w:rPr>
        <w:rFonts w:hAnsi="Arial Unicode MS"/>
        <w:caps w:val="0"/>
        <w:smallCaps w:val="0"/>
        <w:strike w:val="0"/>
        <w:color w:val="000000"/>
        <w:spacing w:val="0"/>
        <w:position w:val="0"/>
        <w:highlight w:val="none"/>
        <w:vertAlign w:val="baseline"/>
        <w14:textOutline w14:w="0" w14:cap="rnd" w14:cmpd="sng" w14:algn="ctr">
          <w14:noFill/>
          <w14:prstDash w14:val="solid"/>
          <w14:bevel/>
        </w14:textOutline>
      </w:rPr>
    </w:lvl>
    <w:lvl w:ilvl="8" w:tplc="AB5EA1C6">
      <w:start w:val="1"/>
      <w:numFmt w:val="bullet"/>
      <w:lvlText w:val="*"/>
      <w:lvlJc w:val="left"/>
      <w:pPr>
        <w:ind w:left="4989" w:hanging="189"/>
      </w:pPr>
      <w:rPr>
        <w:rFonts w:hAnsi="Arial Unicode MS"/>
        <w:caps w:val="0"/>
        <w:smallCaps w:val="0"/>
        <w:strike w:val="0"/>
        <w:color w:val="000000"/>
        <w:spacing w:val="0"/>
        <w:position w:val="0"/>
        <w:highlight w:val="none"/>
        <w:vertAlign w:val="baseline"/>
        <w14:textOutline w14:w="0" w14:cap="rnd" w14:cmpd="sng" w14:algn="ctr">
          <w14:noFill/>
          <w14:prstDash w14:val="solid"/>
          <w14:bevel/>
        </w14:textOutline>
      </w:rPr>
    </w:lvl>
  </w:abstractNum>
  <w:abstractNum w:abstractNumId="20" w15:restartNumberingAfterBreak="0">
    <w:nsid w:val="66F221A8"/>
    <w:multiLevelType w:val="hybridMultilevel"/>
    <w:tmpl w:val="AA4EFA0E"/>
    <w:lvl w:ilvl="0" w:tplc="838AB8C6">
      <w:start w:val="1"/>
      <w:numFmt w:val="bullet"/>
      <w:lvlText w:val="o"/>
      <w:lvlJc w:val="left"/>
      <w:pPr>
        <w:ind w:left="1417" w:hanging="360"/>
      </w:pPr>
      <w:rPr>
        <w:rFonts w:ascii="Courier New" w:eastAsia="Courier New" w:hAnsi="Courier New" w:cs="Courier New" w:hint="default"/>
      </w:rPr>
    </w:lvl>
    <w:lvl w:ilvl="1" w:tplc="3A6EEEF8">
      <w:start w:val="1"/>
      <w:numFmt w:val="bullet"/>
      <w:lvlText w:val="o"/>
      <w:lvlJc w:val="left"/>
      <w:pPr>
        <w:ind w:left="2137" w:hanging="360"/>
      </w:pPr>
      <w:rPr>
        <w:rFonts w:ascii="Courier New" w:eastAsia="Courier New" w:hAnsi="Courier New" w:cs="Courier New" w:hint="default"/>
      </w:rPr>
    </w:lvl>
    <w:lvl w:ilvl="2" w:tplc="25F23040">
      <w:start w:val="1"/>
      <w:numFmt w:val="bullet"/>
      <w:lvlText w:val="§"/>
      <w:lvlJc w:val="left"/>
      <w:pPr>
        <w:ind w:left="2857" w:hanging="360"/>
      </w:pPr>
      <w:rPr>
        <w:rFonts w:ascii="Wingdings" w:eastAsia="Wingdings" w:hAnsi="Wingdings" w:cs="Wingdings" w:hint="default"/>
      </w:rPr>
    </w:lvl>
    <w:lvl w:ilvl="3" w:tplc="87C646A6">
      <w:start w:val="1"/>
      <w:numFmt w:val="bullet"/>
      <w:lvlText w:val="·"/>
      <w:lvlJc w:val="left"/>
      <w:pPr>
        <w:ind w:left="3577" w:hanging="360"/>
      </w:pPr>
      <w:rPr>
        <w:rFonts w:ascii="Symbol" w:eastAsia="Symbol" w:hAnsi="Symbol" w:cs="Symbol" w:hint="default"/>
      </w:rPr>
    </w:lvl>
    <w:lvl w:ilvl="4" w:tplc="A25C16A6">
      <w:start w:val="1"/>
      <w:numFmt w:val="bullet"/>
      <w:lvlText w:val="o"/>
      <w:lvlJc w:val="left"/>
      <w:pPr>
        <w:ind w:left="4297" w:hanging="360"/>
      </w:pPr>
      <w:rPr>
        <w:rFonts w:ascii="Courier New" w:eastAsia="Courier New" w:hAnsi="Courier New" w:cs="Courier New" w:hint="default"/>
      </w:rPr>
    </w:lvl>
    <w:lvl w:ilvl="5" w:tplc="1FAA266E">
      <w:start w:val="1"/>
      <w:numFmt w:val="bullet"/>
      <w:lvlText w:val="§"/>
      <w:lvlJc w:val="left"/>
      <w:pPr>
        <w:ind w:left="5017" w:hanging="360"/>
      </w:pPr>
      <w:rPr>
        <w:rFonts w:ascii="Wingdings" w:eastAsia="Wingdings" w:hAnsi="Wingdings" w:cs="Wingdings" w:hint="default"/>
      </w:rPr>
    </w:lvl>
    <w:lvl w:ilvl="6" w:tplc="A02AE23A">
      <w:start w:val="1"/>
      <w:numFmt w:val="bullet"/>
      <w:lvlText w:val="·"/>
      <w:lvlJc w:val="left"/>
      <w:pPr>
        <w:ind w:left="5737" w:hanging="360"/>
      </w:pPr>
      <w:rPr>
        <w:rFonts w:ascii="Symbol" w:eastAsia="Symbol" w:hAnsi="Symbol" w:cs="Symbol" w:hint="default"/>
      </w:rPr>
    </w:lvl>
    <w:lvl w:ilvl="7" w:tplc="4746D2AA">
      <w:start w:val="1"/>
      <w:numFmt w:val="bullet"/>
      <w:lvlText w:val="o"/>
      <w:lvlJc w:val="left"/>
      <w:pPr>
        <w:ind w:left="6457" w:hanging="360"/>
      </w:pPr>
      <w:rPr>
        <w:rFonts w:ascii="Courier New" w:eastAsia="Courier New" w:hAnsi="Courier New" w:cs="Courier New" w:hint="default"/>
      </w:rPr>
    </w:lvl>
    <w:lvl w:ilvl="8" w:tplc="45CAE58E">
      <w:start w:val="1"/>
      <w:numFmt w:val="bullet"/>
      <w:lvlText w:val="§"/>
      <w:lvlJc w:val="left"/>
      <w:pPr>
        <w:ind w:left="7177" w:hanging="360"/>
      </w:pPr>
      <w:rPr>
        <w:rFonts w:ascii="Wingdings" w:eastAsia="Wingdings" w:hAnsi="Wingdings" w:cs="Wingdings" w:hint="default"/>
      </w:rPr>
    </w:lvl>
  </w:abstractNum>
  <w:abstractNum w:abstractNumId="21" w15:restartNumberingAfterBreak="0">
    <w:nsid w:val="6BD102C5"/>
    <w:multiLevelType w:val="hybridMultilevel"/>
    <w:tmpl w:val="F5208080"/>
    <w:lvl w:ilvl="0" w:tplc="388260EC">
      <w:start w:val="5"/>
      <w:numFmt w:val="decimal"/>
      <w:lvlText w:val="%1."/>
      <w:lvlJc w:val="left"/>
      <w:pPr>
        <w:ind w:left="720" w:hanging="360"/>
      </w:pPr>
      <w:rPr>
        <w:rFonts w:eastAsia="Cambria" w:cs="Cambria" w:hint="default"/>
      </w:rPr>
    </w:lvl>
    <w:lvl w:ilvl="1" w:tplc="D018AF98">
      <w:start w:val="1"/>
      <w:numFmt w:val="lowerLetter"/>
      <w:lvlText w:val="%2."/>
      <w:lvlJc w:val="left"/>
      <w:pPr>
        <w:ind w:left="1440" w:hanging="360"/>
      </w:pPr>
    </w:lvl>
    <w:lvl w:ilvl="2" w:tplc="DE58526C">
      <w:start w:val="1"/>
      <w:numFmt w:val="lowerRoman"/>
      <w:lvlText w:val="%3."/>
      <w:lvlJc w:val="right"/>
      <w:pPr>
        <w:ind w:left="2160" w:hanging="180"/>
      </w:pPr>
    </w:lvl>
    <w:lvl w:ilvl="3" w:tplc="6A06CAC2">
      <w:start w:val="1"/>
      <w:numFmt w:val="decimal"/>
      <w:lvlText w:val="%4."/>
      <w:lvlJc w:val="left"/>
      <w:pPr>
        <w:ind w:left="2880" w:hanging="360"/>
      </w:pPr>
    </w:lvl>
    <w:lvl w:ilvl="4" w:tplc="F25678E2">
      <w:start w:val="1"/>
      <w:numFmt w:val="lowerLetter"/>
      <w:lvlText w:val="%5."/>
      <w:lvlJc w:val="left"/>
      <w:pPr>
        <w:ind w:left="3600" w:hanging="360"/>
      </w:pPr>
    </w:lvl>
    <w:lvl w:ilvl="5" w:tplc="1B9229E2">
      <w:start w:val="1"/>
      <w:numFmt w:val="lowerRoman"/>
      <w:lvlText w:val="%6."/>
      <w:lvlJc w:val="right"/>
      <w:pPr>
        <w:ind w:left="4320" w:hanging="180"/>
      </w:pPr>
    </w:lvl>
    <w:lvl w:ilvl="6" w:tplc="2188CC24">
      <w:start w:val="1"/>
      <w:numFmt w:val="decimal"/>
      <w:lvlText w:val="%7."/>
      <w:lvlJc w:val="left"/>
      <w:pPr>
        <w:ind w:left="5040" w:hanging="360"/>
      </w:pPr>
    </w:lvl>
    <w:lvl w:ilvl="7" w:tplc="05B2F97C">
      <w:start w:val="1"/>
      <w:numFmt w:val="lowerLetter"/>
      <w:lvlText w:val="%8."/>
      <w:lvlJc w:val="left"/>
      <w:pPr>
        <w:ind w:left="5760" w:hanging="360"/>
      </w:pPr>
    </w:lvl>
    <w:lvl w:ilvl="8" w:tplc="C994D182">
      <w:start w:val="1"/>
      <w:numFmt w:val="lowerRoman"/>
      <w:lvlText w:val="%9."/>
      <w:lvlJc w:val="right"/>
      <w:pPr>
        <w:ind w:left="6480" w:hanging="180"/>
      </w:pPr>
    </w:lvl>
  </w:abstractNum>
  <w:abstractNum w:abstractNumId="22" w15:restartNumberingAfterBreak="0">
    <w:nsid w:val="744B3ED3"/>
    <w:multiLevelType w:val="hybridMultilevel"/>
    <w:tmpl w:val="DC82F122"/>
    <w:lvl w:ilvl="0" w:tplc="51B4B58A">
      <w:start w:val="1"/>
      <w:numFmt w:val="bullet"/>
      <w:lvlText w:val="l"/>
      <w:lvlJc w:val="left"/>
      <w:pPr>
        <w:tabs>
          <w:tab w:val="num" w:pos="720"/>
        </w:tabs>
        <w:ind w:left="720" w:hanging="360"/>
      </w:pPr>
      <w:rPr>
        <w:rFonts w:ascii="Wingdings" w:hAnsi="Wingdings" w:hint="default"/>
      </w:rPr>
    </w:lvl>
    <w:lvl w:ilvl="1" w:tplc="0F74193C">
      <w:start w:val="1"/>
      <w:numFmt w:val="bullet"/>
      <w:lvlText w:val="l"/>
      <w:lvlJc w:val="left"/>
      <w:pPr>
        <w:tabs>
          <w:tab w:val="num" w:pos="1440"/>
        </w:tabs>
        <w:ind w:left="1440" w:hanging="360"/>
      </w:pPr>
      <w:rPr>
        <w:rFonts w:ascii="Wingdings" w:hAnsi="Wingdings" w:hint="default"/>
      </w:rPr>
    </w:lvl>
    <w:lvl w:ilvl="2" w:tplc="858E2DDE">
      <w:start w:val="1"/>
      <w:numFmt w:val="bullet"/>
      <w:lvlText w:val="l"/>
      <w:lvlJc w:val="left"/>
      <w:pPr>
        <w:tabs>
          <w:tab w:val="num" w:pos="2160"/>
        </w:tabs>
        <w:ind w:left="2160" w:hanging="360"/>
      </w:pPr>
      <w:rPr>
        <w:rFonts w:ascii="Wingdings" w:hAnsi="Wingdings" w:hint="default"/>
      </w:rPr>
    </w:lvl>
    <w:lvl w:ilvl="3" w:tplc="0AEA14E8">
      <w:start w:val="1"/>
      <w:numFmt w:val="bullet"/>
      <w:lvlText w:val="l"/>
      <w:lvlJc w:val="left"/>
      <w:pPr>
        <w:tabs>
          <w:tab w:val="num" w:pos="2880"/>
        </w:tabs>
        <w:ind w:left="2880" w:hanging="360"/>
      </w:pPr>
      <w:rPr>
        <w:rFonts w:ascii="Wingdings" w:hAnsi="Wingdings" w:hint="default"/>
      </w:rPr>
    </w:lvl>
    <w:lvl w:ilvl="4" w:tplc="8B129DF2">
      <w:start w:val="1"/>
      <w:numFmt w:val="bullet"/>
      <w:lvlText w:val="l"/>
      <w:lvlJc w:val="left"/>
      <w:pPr>
        <w:tabs>
          <w:tab w:val="num" w:pos="3600"/>
        </w:tabs>
        <w:ind w:left="3600" w:hanging="360"/>
      </w:pPr>
      <w:rPr>
        <w:rFonts w:ascii="Wingdings" w:hAnsi="Wingdings" w:hint="default"/>
      </w:rPr>
    </w:lvl>
    <w:lvl w:ilvl="5" w:tplc="EE1E8F80">
      <w:start w:val="1"/>
      <w:numFmt w:val="bullet"/>
      <w:lvlText w:val="l"/>
      <w:lvlJc w:val="left"/>
      <w:pPr>
        <w:tabs>
          <w:tab w:val="num" w:pos="4320"/>
        </w:tabs>
        <w:ind w:left="4320" w:hanging="360"/>
      </w:pPr>
      <w:rPr>
        <w:rFonts w:ascii="Wingdings" w:hAnsi="Wingdings" w:hint="default"/>
      </w:rPr>
    </w:lvl>
    <w:lvl w:ilvl="6" w:tplc="9586CCEE">
      <w:start w:val="1"/>
      <w:numFmt w:val="bullet"/>
      <w:lvlText w:val="l"/>
      <w:lvlJc w:val="left"/>
      <w:pPr>
        <w:tabs>
          <w:tab w:val="num" w:pos="5040"/>
        </w:tabs>
        <w:ind w:left="5040" w:hanging="360"/>
      </w:pPr>
      <w:rPr>
        <w:rFonts w:ascii="Wingdings" w:hAnsi="Wingdings" w:hint="default"/>
      </w:rPr>
    </w:lvl>
    <w:lvl w:ilvl="7" w:tplc="4490ADB2">
      <w:start w:val="1"/>
      <w:numFmt w:val="bullet"/>
      <w:lvlText w:val="l"/>
      <w:lvlJc w:val="left"/>
      <w:pPr>
        <w:tabs>
          <w:tab w:val="num" w:pos="5760"/>
        </w:tabs>
        <w:ind w:left="5760" w:hanging="360"/>
      </w:pPr>
      <w:rPr>
        <w:rFonts w:ascii="Wingdings" w:hAnsi="Wingdings" w:hint="default"/>
      </w:rPr>
    </w:lvl>
    <w:lvl w:ilvl="8" w:tplc="1DAE1092">
      <w:start w:val="1"/>
      <w:numFmt w:val="bullet"/>
      <w:lvlText w:val="l"/>
      <w:lvlJc w:val="left"/>
      <w:pPr>
        <w:tabs>
          <w:tab w:val="num" w:pos="6480"/>
        </w:tabs>
        <w:ind w:left="6480" w:hanging="360"/>
      </w:pPr>
      <w:rPr>
        <w:rFonts w:ascii="Wingdings" w:hAnsi="Wingdings" w:hint="default"/>
      </w:rPr>
    </w:lvl>
  </w:abstractNum>
  <w:abstractNum w:abstractNumId="23" w15:restartNumberingAfterBreak="0">
    <w:nsid w:val="7625494F"/>
    <w:multiLevelType w:val="hybridMultilevel"/>
    <w:tmpl w:val="40CC2EF6"/>
    <w:styleLink w:val="Style6import"/>
    <w:lvl w:ilvl="0" w:tplc="FD8EE3AC">
      <w:start w:val="1"/>
      <w:numFmt w:val="bullet"/>
      <w:pStyle w:val="Style6import"/>
      <w:lvlText w:val="o"/>
      <w:lvlJc w:val="left"/>
      <w:pPr>
        <w:ind w:left="1440" w:hanging="360"/>
      </w:pPr>
      <w:rPr>
        <w:rFonts w:ascii="Courier New" w:eastAsia="Courier New" w:hAnsi="Courier New" w:cs="Courier New"/>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1" w:tplc="00C6225E">
      <w:start w:val="1"/>
      <w:numFmt w:val="bullet"/>
      <w:lvlText w:val="o"/>
      <w:lvlJc w:val="left"/>
      <w:pPr>
        <w:ind w:left="2160" w:hanging="360"/>
      </w:pPr>
      <w:rPr>
        <w:rFonts w:ascii="Courier New" w:eastAsia="Courier New" w:hAnsi="Courier New" w:cs="Courier New"/>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2" w:tplc="F14E0196">
      <w:start w:val="1"/>
      <w:numFmt w:val="bullet"/>
      <w:lvlText w:val="▪"/>
      <w:lvlJc w:val="left"/>
      <w:pPr>
        <w:ind w:left="2880" w:hanging="360"/>
      </w:pPr>
      <w:rPr>
        <w:rFonts w:ascii="Courier New" w:eastAsia="Courier New" w:hAnsi="Courier New" w:cs="Courier New"/>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3" w:tplc="572E02D6">
      <w:start w:val="1"/>
      <w:numFmt w:val="bullet"/>
      <w:lvlText w:val="•"/>
      <w:lvlJc w:val="left"/>
      <w:pPr>
        <w:ind w:left="3600" w:hanging="360"/>
      </w:pPr>
      <w:rPr>
        <w:rFonts w:ascii="Courier New" w:eastAsia="Courier New" w:hAnsi="Courier New" w:cs="Courier New"/>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4" w:tplc="26B0934C">
      <w:start w:val="1"/>
      <w:numFmt w:val="bullet"/>
      <w:lvlText w:val="o"/>
      <w:lvlJc w:val="left"/>
      <w:pPr>
        <w:ind w:left="4320" w:hanging="360"/>
      </w:pPr>
      <w:rPr>
        <w:rFonts w:ascii="Courier New" w:eastAsia="Courier New" w:hAnsi="Courier New" w:cs="Courier New"/>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5" w:tplc="79063EC8">
      <w:start w:val="1"/>
      <w:numFmt w:val="bullet"/>
      <w:lvlText w:val="▪"/>
      <w:lvlJc w:val="left"/>
      <w:pPr>
        <w:ind w:left="5040" w:hanging="360"/>
      </w:pPr>
      <w:rPr>
        <w:rFonts w:ascii="Courier New" w:eastAsia="Courier New" w:hAnsi="Courier New" w:cs="Courier New"/>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6" w:tplc="E592D39A">
      <w:start w:val="1"/>
      <w:numFmt w:val="bullet"/>
      <w:lvlText w:val="•"/>
      <w:lvlJc w:val="left"/>
      <w:pPr>
        <w:ind w:left="5760" w:hanging="360"/>
      </w:pPr>
      <w:rPr>
        <w:rFonts w:ascii="Courier New" w:eastAsia="Courier New" w:hAnsi="Courier New" w:cs="Courier New"/>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7" w:tplc="6A641F24">
      <w:start w:val="1"/>
      <w:numFmt w:val="bullet"/>
      <w:lvlText w:val="o"/>
      <w:lvlJc w:val="left"/>
      <w:pPr>
        <w:ind w:left="6480" w:hanging="360"/>
      </w:pPr>
      <w:rPr>
        <w:rFonts w:ascii="Courier New" w:eastAsia="Courier New" w:hAnsi="Courier New" w:cs="Courier New"/>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lvl w:ilvl="8" w:tplc="1BCA5C46">
      <w:start w:val="1"/>
      <w:numFmt w:val="bullet"/>
      <w:lvlText w:val="▪"/>
      <w:lvlJc w:val="left"/>
      <w:pPr>
        <w:ind w:left="7200" w:hanging="360"/>
      </w:pPr>
      <w:rPr>
        <w:rFonts w:ascii="Courier New" w:eastAsia="Courier New" w:hAnsi="Courier New" w:cs="Courier New"/>
        <w:b w:val="0"/>
        <w:bCs w:val="0"/>
        <w:i w:val="0"/>
        <w:iCs w:val="0"/>
        <w:caps w:val="0"/>
        <w:smallCaps w:val="0"/>
        <w:strike w:val="0"/>
        <w:color w:val="000000"/>
        <w:spacing w:val="0"/>
        <w:position w:val="0"/>
        <w:highlight w:val="none"/>
        <w:vertAlign w:val="baseline"/>
        <w14:textOutline w14:w="0" w14:cap="rnd" w14:cmpd="sng" w14:algn="ctr">
          <w14:noFill/>
          <w14:prstDash w14:val="solid"/>
          <w14:bevel/>
        </w14:textOutline>
      </w:rPr>
    </w:lvl>
  </w:abstractNum>
  <w:abstractNum w:abstractNumId="24" w15:restartNumberingAfterBreak="0">
    <w:nsid w:val="78F811CB"/>
    <w:multiLevelType w:val="hybridMultilevel"/>
    <w:tmpl w:val="983CA002"/>
    <w:lvl w:ilvl="0" w:tplc="0DC0D6E4">
      <w:start w:val="1"/>
      <w:numFmt w:val="bullet"/>
      <w:lvlText w:val="–"/>
      <w:lvlJc w:val="left"/>
      <w:pPr>
        <w:ind w:left="720" w:hanging="360"/>
      </w:pPr>
      <w:rPr>
        <w:rFonts w:ascii="Arial" w:eastAsia="Arial" w:hAnsi="Arial" w:cs="Arial" w:hint="default"/>
      </w:rPr>
    </w:lvl>
    <w:lvl w:ilvl="1" w:tplc="9B9AE76C">
      <w:start w:val="1"/>
      <w:numFmt w:val="bullet"/>
      <w:lvlText w:val="o"/>
      <w:lvlJc w:val="left"/>
      <w:pPr>
        <w:ind w:left="1440" w:hanging="360"/>
      </w:pPr>
      <w:rPr>
        <w:rFonts w:ascii="Courier New" w:hAnsi="Courier New" w:cs="Courier New" w:hint="default"/>
      </w:rPr>
    </w:lvl>
    <w:lvl w:ilvl="2" w:tplc="96AA6EBC">
      <w:start w:val="1"/>
      <w:numFmt w:val="bullet"/>
      <w:lvlText w:val=""/>
      <w:lvlJc w:val="left"/>
      <w:pPr>
        <w:ind w:left="2160" w:hanging="360"/>
      </w:pPr>
      <w:rPr>
        <w:rFonts w:ascii="Wingdings" w:hAnsi="Wingdings" w:hint="default"/>
      </w:rPr>
    </w:lvl>
    <w:lvl w:ilvl="3" w:tplc="C16E224C">
      <w:start w:val="1"/>
      <w:numFmt w:val="bullet"/>
      <w:lvlText w:val=""/>
      <w:lvlJc w:val="left"/>
      <w:pPr>
        <w:ind w:left="2880" w:hanging="360"/>
      </w:pPr>
      <w:rPr>
        <w:rFonts w:ascii="Symbol" w:hAnsi="Symbol" w:hint="default"/>
      </w:rPr>
    </w:lvl>
    <w:lvl w:ilvl="4" w:tplc="208AD8A2">
      <w:start w:val="1"/>
      <w:numFmt w:val="bullet"/>
      <w:lvlText w:val="o"/>
      <w:lvlJc w:val="left"/>
      <w:pPr>
        <w:ind w:left="3600" w:hanging="360"/>
      </w:pPr>
      <w:rPr>
        <w:rFonts w:ascii="Courier New" w:hAnsi="Courier New" w:cs="Courier New" w:hint="default"/>
      </w:rPr>
    </w:lvl>
    <w:lvl w:ilvl="5" w:tplc="8132B9F8">
      <w:start w:val="1"/>
      <w:numFmt w:val="bullet"/>
      <w:lvlText w:val=""/>
      <w:lvlJc w:val="left"/>
      <w:pPr>
        <w:ind w:left="4320" w:hanging="360"/>
      </w:pPr>
      <w:rPr>
        <w:rFonts w:ascii="Wingdings" w:hAnsi="Wingdings" w:hint="default"/>
      </w:rPr>
    </w:lvl>
    <w:lvl w:ilvl="6" w:tplc="E070AA52">
      <w:start w:val="1"/>
      <w:numFmt w:val="bullet"/>
      <w:lvlText w:val=""/>
      <w:lvlJc w:val="left"/>
      <w:pPr>
        <w:ind w:left="5040" w:hanging="360"/>
      </w:pPr>
      <w:rPr>
        <w:rFonts w:ascii="Symbol" w:hAnsi="Symbol" w:hint="default"/>
      </w:rPr>
    </w:lvl>
    <w:lvl w:ilvl="7" w:tplc="8CE6E9C8">
      <w:start w:val="1"/>
      <w:numFmt w:val="bullet"/>
      <w:lvlText w:val="o"/>
      <w:lvlJc w:val="left"/>
      <w:pPr>
        <w:ind w:left="5760" w:hanging="360"/>
      </w:pPr>
      <w:rPr>
        <w:rFonts w:ascii="Courier New" w:hAnsi="Courier New" w:cs="Courier New" w:hint="default"/>
      </w:rPr>
    </w:lvl>
    <w:lvl w:ilvl="8" w:tplc="1A4AF8E2">
      <w:start w:val="1"/>
      <w:numFmt w:val="bullet"/>
      <w:lvlText w:val=""/>
      <w:lvlJc w:val="left"/>
      <w:pPr>
        <w:ind w:left="6480" w:hanging="360"/>
      </w:pPr>
      <w:rPr>
        <w:rFonts w:ascii="Wingdings" w:hAnsi="Wingdings" w:hint="default"/>
      </w:rPr>
    </w:lvl>
  </w:abstractNum>
  <w:abstractNum w:abstractNumId="25" w15:restartNumberingAfterBreak="0">
    <w:nsid w:val="79EF225D"/>
    <w:multiLevelType w:val="hybridMultilevel"/>
    <w:tmpl w:val="E5F46452"/>
    <w:lvl w:ilvl="0" w:tplc="38F2EB74">
      <w:start w:val="1"/>
      <w:numFmt w:val="bullet"/>
      <w:lvlText w:val="–"/>
      <w:lvlJc w:val="left"/>
      <w:pPr>
        <w:ind w:left="1417" w:hanging="360"/>
      </w:pPr>
      <w:rPr>
        <w:rFonts w:ascii="Arial" w:eastAsia="Arial" w:hAnsi="Arial" w:cs="Arial" w:hint="default"/>
      </w:rPr>
    </w:lvl>
    <w:lvl w:ilvl="1" w:tplc="5A4A58A8">
      <w:start w:val="1"/>
      <w:numFmt w:val="bullet"/>
      <w:lvlText w:val="o"/>
      <w:lvlJc w:val="left"/>
      <w:pPr>
        <w:ind w:left="2137" w:hanging="360"/>
      </w:pPr>
      <w:rPr>
        <w:rFonts w:ascii="Courier New" w:eastAsia="Courier New" w:hAnsi="Courier New" w:cs="Courier New" w:hint="default"/>
      </w:rPr>
    </w:lvl>
    <w:lvl w:ilvl="2" w:tplc="B5724E42">
      <w:start w:val="1"/>
      <w:numFmt w:val="bullet"/>
      <w:lvlText w:val="§"/>
      <w:lvlJc w:val="left"/>
      <w:pPr>
        <w:ind w:left="2857" w:hanging="360"/>
      </w:pPr>
      <w:rPr>
        <w:rFonts w:ascii="Wingdings" w:eastAsia="Wingdings" w:hAnsi="Wingdings" w:cs="Wingdings" w:hint="default"/>
      </w:rPr>
    </w:lvl>
    <w:lvl w:ilvl="3" w:tplc="96AAA07C">
      <w:start w:val="1"/>
      <w:numFmt w:val="bullet"/>
      <w:lvlText w:val="·"/>
      <w:lvlJc w:val="left"/>
      <w:pPr>
        <w:ind w:left="3577" w:hanging="360"/>
      </w:pPr>
      <w:rPr>
        <w:rFonts w:ascii="Symbol" w:eastAsia="Symbol" w:hAnsi="Symbol" w:cs="Symbol" w:hint="default"/>
      </w:rPr>
    </w:lvl>
    <w:lvl w:ilvl="4" w:tplc="357083F0">
      <w:start w:val="1"/>
      <w:numFmt w:val="bullet"/>
      <w:lvlText w:val="o"/>
      <w:lvlJc w:val="left"/>
      <w:pPr>
        <w:ind w:left="4297" w:hanging="360"/>
      </w:pPr>
      <w:rPr>
        <w:rFonts w:ascii="Courier New" w:eastAsia="Courier New" w:hAnsi="Courier New" w:cs="Courier New" w:hint="default"/>
      </w:rPr>
    </w:lvl>
    <w:lvl w:ilvl="5" w:tplc="0E58A950">
      <w:start w:val="1"/>
      <w:numFmt w:val="bullet"/>
      <w:lvlText w:val="§"/>
      <w:lvlJc w:val="left"/>
      <w:pPr>
        <w:ind w:left="5017" w:hanging="360"/>
      </w:pPr>
      <w:rPr>
        <w:rFonts w:ascii="Wingdings" w:eastAsia="Wingdings" w:hAnsi="Wingdings" w:cs="Wingdings" w:hint="default"/>
      </w:rPr>
    </w:lvl>
    <w:lvl w:ilvl="6" w:tplc="E5ACBDD4">
      <w:start w:val="1"/>
      <w:numFmt w:val="bullet"/>
      <w:lvlText w:val="·"/>
      <w:lvlJc w:val="left"/>
      <w:pPr>
        <w:ind w:left="5737" w:hanging="360"/>
      </w:pPr>
      <w:rPr>
        <w:rFonts w:ascii="Symbol" w:eastAsia="Symbol" w:hAnsi="Symbol" w:cs="Symbol" w:hint="default"/>
      </w:rPr>
    </w:lvl>
    <w:lvl w:ilvl="7" w:tplc="223245EA">
      <w:start w:val="1"/>
      <w:numFmt w:val="bullet"/>
      <w:lvlText w:val="o"/>
      <w:lvlJc w:val="left"/>
      <w:pPr>
        <w:ind w:left="6457" w:hanging="360"/>
      </w:pPr>
      <w:rPr>
        <w:rFonts w:ascii="Courier New" w:eastAsia="Courier New" w:hAnsi="Courier New" w:cs="Courier New" w:hint="default"/>
      </w:rPr>
    </w:lvl>
    <w:lvl w:ilvl="8" w:tplc="91889F24">
      <w:start w:val="1"/>
      <w:numFmt w:val="bullet"/>
      <w:lvlText w:val="§"/>
      <w:lvlJc w:val="left"/>
      <w:pPr>
        <w:ind w:left="7177" w:hanging="360"/>
      </w:pPr>
      <w:rPr>
        <w:rFonts w:ascii="Wingdings" w:eastAsia="Wingdings" w:hAnsi="Wingdings" w:cs="Wingdings" w:hint="default"/>
      </w:rPr>
    </w:lvl>
  </w:abstractNum>
  <w:abstractNum w:abstractNumId="26" w15:restartNumberingAfterBreak="0">
    <w:nsid w:val="7D642A5C"/>
    <w:multiLevelType w:val="hybridMultilevel"/>
    <w:tmpl w:val="788611AA"/>
    <w:lvl w:ilvl="0" w:tplc="130AEEE6">
      <w:start w:val="1"/>
      <w:numFmt w:val="bullet"/>
      <w:lvlText w:val="–"/>
      <w:lvlJc w:val="left"/>
      <w:pPr>
        <w:ind w:left="1276" w:hanging="360"/>
      </w:pPr>
      <w:rPr>
        <w:rFonts w:ascii="Arial" w:eastAsia="Arial" w:hAnsi="Arial" w:cs="Arial" w:hint="default"/>
      </w:rPr>
    </w:lvl>
    <w:lvl w:ilvl="1" w:tplc="95BA7A1A">
      <w:start w:val="1"/>
      <w:numFmt w:val="bullet"/>
      <w:lvlText w:val="o"/>
      <w:lvlJc w:val="left"/>
      <w:pPr>
        <w:ind w:left="1996" w:hanging="360"/>
      </w:pPr>
      <w:rPr>
        <w:rFonts w:ascii="Courier New" w:eastAsia="Courier New" w:hAnsi="Courier New" w:cs="Courier New" w:hint="default"/>
      </w:rPr>
    </w:lvl>
    <w:lvl w:ilvl="2" w:tplc="C10ED904">
      <w:start w:val="1"/>
      <w:numFmt w:val="bullet"/>
      <w:lvlText w:val="§"/>
      <w:lvlJc w:val="left"/>
      <w:pPr>
        <w:ind w:left="2716" w:hanging="360"/>
      </w:pPr>
      <w:rPr>
        <w:rFonts w:ascii="Wingdings" w:eastAsia="Wingdings" w:hAnsi="Wingdings" w:cs="Wingdings" w:hint="default"/>
      </w:rPr>
    </w:lvl>
    <w:lvl w:ilvl="3" w:tplc="0E1814B0">
      <w:start w:val="1"/>
      <w:numFmt w:val="bullet"/>
      <w:lvlText w:val="·"/>
      <w:lvlJc w:val="left"/>
      <w:pPr>
        <w:ind w:left="3436" w:hanging="360"/>
      </w:pPr>
      <w:rPr>
        <w:rFonts w:ascii="Symbol" w:eastAsia="Symbol" w:hAnsi="Symbol" w:cs="Symbol" w:hint="default"/>
      </w:rPr>
    </w:lvl>
    <w:lvl w:ilvl="4" w:tplc="E8AEE678">
      <w:start w:val="1"/>
      <w:numFmt w:val="bullet"/>
      <w:lvlText w:val="o"/>
      <w:lvlJc w:val="left"/>
      <w:pPr>
        <w:ind w:left="4156" w:hanging="360"/>
      </w:pPr>
      <w:rPr>
        <w:rFonts w:ascii="Courier New" w:eastAsia="Courier New" w:hAnsi="Courier New" w:cs="Courier New" w:hint="default"/>
      </w:rPr>
    </w:lvl>
    <w:lvl w:ilvl="5" w:tplc="4A5059E4">
      <w:start w:val="1"/>
      <w:numFmt w:val="bullet"/>
      <w:lvlText w:val="§"/>
      <w:lvlJc w:val="left"/>
      <w:pPr>
        <w:ind w:left="4876" w:hanging="360"/>
      </w:pPr>
      <w:rPr>
        <w:rFonts w:ascii="Wingdings" w:eastAsia="Wingdings" w:hAnsi="Wingdings" w:cs="Wingdings" w:hint="default"/>
      </w:rPr>
    </w:lvl>
    <w:lvl w:ilvl="6" w:tplc="014863EE">
      <w:start w:val="1"/>
      <w:numFmt w:val="bullet"/>
      <w:lvlText w:val="·"/>
      <w:lvlJc w:val="left"/>
      <w:pPr>
        <w:ind w:left="5596" w:hanging="360"/>
      </w:pPr>
      <w:rPr>
        <w:rFonts w:ascii="Symbol" w:eastAsia="Symbol" w:hAnsi="Symbol" w:cs="Symbol" w:hint="default"/>
      </w:rPr>
    </w:lvl>
    <w:lvl w:ilvl="7" w:tplc="0696E2D0">
      <w:start w:val="1"/>
      <w:numFmt w:val="bullet"/>
      <w:lvlText w:val="o"/>
      <w:lvlJc w:val="left"/>
      <w:pPr>
        <w:ind w:left="6316" w:hanging="360"/>
      </w:pPr>
      <w:rPr>
        <w:rFonts w:ascii="Courier New" w:eastAsia="Courier New" w:hAnsi="Courier New" w:cs="Courier New" w:hint="default"/>
      </w:rPr>
    </w:lvl>
    <w:lvl w:ilvl="8" w:tplc="C2642318">
      <w:start w:val="1"/>
      <w:numFmt w:val="bullet"/>
      <w:lvlText w:val="§"/>
      <w:lvlJc w:val="left"/>
      <w:pPr>
        <w:ind w:left="7036" w:hanging="360"/>
      </w:pPr>
      <w:rPr>
        <w:rFonts w:ascii="Wingdings" w:eastAsia="Wingdings" w:hAnsi="Wingdings" w:cs="Wingdings" w:hint="default"/>
      </w:rPr>
    </w:lvl>
  </w:abstractNum>
  <w:num w:numId="1">
    <w:abstractNumId w:val="7"/>
  </w:num>
  <w:num w:numId="2">
    <w:abstractNumId w:val="10"/>
  </w:num>
  <w:num w:numId="3">
    <w:abstractNumId w:val="0"/>
  </w:num>
  <w:num w:numId="4">
    <w:abstractNumId w:val="10"/>
    <w:lvlOverride w:ilvl="0">
      <w:startOverride w:val="2"/>
    </w:lvlOverride>
  </w:num>
  <w:num w:numId="5">
    <w:abstractNumId w:val="3"/>
  </w:num>
  <w:num w:numId="6">
    <w:abstractNumId w:val="4"/>
  </w:num>
  <w:num w:numId="7">
    <w:abstractNumId w:val="16"/>
  </w:num>
  <w:num w:numId="8">
    <w:abstractNumId w:val="23"/>
  </w:num>
  <w:num w:numId="9">
    <w:abstractNumId w:val="2"/>
  </w:num>
  <w:num w:numId="10">
    <w:abstractNumId w:val="9"/>
  </w:num>
  <w:num w:numId="11">
    <w:abstractNumId w:val="11"/>
  </w:num>
  <w:num w:numId="12">
    <w:abstractNumId w:val="19"/>
  </w:num>
  <w:num w:numId="13">
    <w:abstractNumId w:val="5"/>
  </w:num>
  <w:num w:numId="14">
    <w:abstractNumId w:val="21"/>
  </w:num>
  <w:num w:numId="15">
    <w:abstractNumId w:val="6"/>
  </w:num>
  <w:num w:numId="16">
    <w:abstractNumId w:val="26"/>
  </w:num>
  <w:num w:numId="17">
    <w:abstractNumId w:val="25"/>
  </w:num>
  <w:num w:numId="18">
    <w:abstractNumId w:val="18"/>
  </w:num>
  <w:num w:numId="19">
    <w:abstractNumId w:val="17"/>
  </w:num>
  <w:num w:numId="20">
    <w:abstractNumId w:val="1"/>
  </w:num>
  <w:num w:numId="21">
    <w:abstractNumId w:val="8"/>
  </w:num>
  <w:num w:numId="22">
    <w:abstractNumId w:val="24"/>
  </w:num>
  <w:num w:numId="23">
    <w:abstractNumId w:val="15"/>
  </w:num>
  <w:num w:numId="24">
    <w:abstractNumId w:val="13"/>
  </w:num>
  <w:num w:numId="25">
    <w:abstractNumId w:val="12"/>
  </w:num>
  <w:num w:numId="26">
    <w:abstractNumId w:val="22"/>
  </w:num>
  <w:num w:numId="27">
    <w:abstractNumId w:val="14"/>
  </w:num>
  <w:num w:numId="28">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ylvestre-Baron Annick">
    <w15:presenceInfo w15:providerId="AD" w15:userId="S-1-5-21-335591254-3743126510-2744721249-113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6FA"/>
    <w:rsid w:val="00B366B1"/>
    <w:rsid w:val="00D616FA"/>
    <w:rsid w:val="00EE30E3"/>
    <w:rsid w:val="00FF01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9FAEE"/>
  <w15:docId w15:val="{8E734C0E-64FF-4714-9D07-CC8FD65E4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lang w:val="en-GB"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imes New Roman"/>
      <w:sz w:val="24"/>
      <w:szCs w:val="24"/>
      <w:lang w:val="fr-FR"/>
    </w:rPr>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sz w:val="22"/>
      <w:szCs w:val="22"/>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sz w:val="22"/>
      <w:szCs w:val="22"/>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sz w:val="22"/>
      <w:szCs w:val="22"/>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Policepardfaut"/>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En-tteCar">
    <w:name w:val="En-tête Car"/>
    <w:basedOn w:val="Policepardfaut"/>
    <w:link w:val="En-tte"/>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lang w:val="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lang w:val="fr-FR"/>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lang w:val="fr-FR"/>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lang w:val="fr-FR"/>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lang w:val="fr-FR"/>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lang w:val="fr-FR"/>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lang w:val="fr-FR"/>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lang w:val="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lang w:val="fr-FR"/>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lang w:val="fr-FR"/>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lang w:val="fr-FR"/>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lang w:val="fr-FR"/>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lang w:val="fr-FR"/>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lang w:val="fr-FR"/>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character" w:styleId="Lienhypertexte">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tte">
    <w:name w:val="header"/>
    <w:link w:val="En-tteCar"/>
    <w:pPr>
      <w:tabs>
        <w:tab w:val="right" w:pos="9020"/>
      </w:tabs>
    </w:pPr>
    <w:rPr>
      <w:rFonts w:ascii="Helvetica" w:hAnsi="Helvetica" w:cs="Arial Unicode MS"/>
      <w:color w:val="000000"/>
      <w:sz w:val="24"/>
      <w:szCs w:val="24"/>
    </w:rPr>
  </w:style>
  <w:style w:type="paragraph" w:customStyle="1" w:styleId="Corps">
    <w:name w:val="Corps"/>
    <w:pPr>
      <w:jc w:val="both"/>
    </w:pPr>
    <w:rPr>
      <w:rFonts w:ascii="Cambria" w:eastAsia="Cambria" w:hAnsi="Cambria" w:cs="Cambria"/>
      <w:color w:val="000000"/>
      <w:sz w:val="24"/>
      <w:szCs w:val="24"/>
      <w:lang w:val="en-US"/>
    </w:rPr>
  </w:style>
  <w:style w:type="paragraph" w:customStyle="1" w:styleId="titre1-DH">
    <w:name w:val="titre1-DH"/>
    <w:pPr>
      <w:jc w:val="both"/>
    </w:pPr>
    <w:rPr>
      <w:rFonts w:ascii="Cambria" w:eastAsia="Cambria" w:hAnsi="Cambria" w:cs="Cambria"/>
      <w:b/>
      <w:bCs/>
      <w:color w:val="000000"/>
      <w:sz w:val="28"/>
      <w:szCs w:val="28"/>
      <w:lang w:val="en-US"/>
    </w:rPr>
  </w:style>
  <w:style w:type="numbering" w:customStyle="1" w:styleId="Style2import">
    <w:name w:val="Style 2 importé"/>
    <w:pPr>
      <w:numPr>
        <w:numId w:val="1"/>
      </w:numPr>
    </w:pPr>
  </w:style>
  <w:style w:type="paragraph" w:customStyle="1" w:styleId="Pardfaut">
    <w:name w:val="Par défaut"/>
    <w:rPr>
      <w:rFonts w:ascii="Helvetica" w:eastAsia="Helvetica" w:hAnsi="Helvetica" w:cs="Helvetica"/>
      <w:color w:val="000000"/>
      <w:sz w:val="22"/>
      <w:szCs w:val="22"/>
    </w:rPr>
  </w:style>
  <w:style w:type="paragraph" w:styleId="Paragraphedeliste">
    <w:name w:val="List Paragraph"/>
    <w:pPr>
      <w:ind w:left="720"/>
      <w:jc w:val="both"/>
    </w:pPr>
    <w:rPr>
      <w:rFonts w:ascii="Cambria" w:eastAsia="Cambria" w:hAnsi="Cambria" w:cs="Cambria"/>
      <w:color w:val="000000"/>
      <w:sz w:val="24"/>
      <w:szCs w:val="24"/>
      <w:lang w:val="en-US"/>
    </w:rPr>
  </w:style>
  <w:style w:type="numbering" w:customStyle="1" w:styleId="Style3import">
    <w:name w:val="Style 3 importé"/>
    <w:pPr>
      <w:numPr>
        <w:numId w:val="3"/>
      </w:numPr>
    </w:pPr>
  </w:style>
  <w:style w:type="paragraph" w:customStyle="1" w:styleId="SPIEbodytext">
    <w:name w:val="SPIE body text"/>
    <w:pPr>
      <w:spacing w:after="120"/>
      <w:jc w:val="both"/>
    </w:pPr>
    <w:rPr>
      <w:rFonts w:cs="Arial Unicode MS"/>
      <w:color w:val="000000"/>
      <w:lang w:val="en-US"/>
    </w:rPr>
  </w:style>
  <w:style w:type="numbering" w:customStyle="1" w:styleId="Style4import">
    <w:name w:val="Style 4 importé"/>
    <w:pPr>
      <w:numPr>
        <w:numId w:val="5"/>
      </w:numPr>
    </w:pPr>
  </w:style>
  <w:style w:type="numbering" w:customStyle="1" w:styleId="Style5import">
    <w:name w:val="Style 5 importé"/>
    <w:pPr>
      <w:numPr>
        <w:numId w:val="7"/>
      </w:numPr>
    </w:pPr>
  </w:style>
  <w:style w:type="numbering" w:customStyle="1" w:styleId="Style6import">
    <w:name w:val="Style 6 importé"/>
    <w:pPr>
      <w:numPr>
        <w:numId w:val="8"/>
      </w:numPr>
    </w:pPr>
  </w:style>
  <w:style w:type="numbering" w:customStyle="1" w:styleId="Style7import">
    <w:name w:val="Style 7 importé"/>
    <w:pPr>
      <w:numPr>
        <w:numId w:val="9"/>
      </w:numPr>
    </w:pPr>
  </w:style>
  <w:style w:type="numbering" w:customStyle="1" w:styleId="Style8import">
    <w:name w:val="Style 8 importé"/>
    <w:pPr>
      <w:numPr>
        <w:numId w:val="10"/>
      </w:numPr>
    </w:pPr>
  </w:style>
  <w:style w:type="character" w:customStyle="1" w:styleId="Hyperlink0">
    <w:name w:val="Hyperlink.0"/>
    <w:basedOn w:val="Lienhypertexte"/>
    <w:rPr>
      <w:color w:val="0000FF"/>
      <w:u w:val="single"/>
    </w:rPr>
  </w:style>
  <w:style w:type="numbering" w:customStyle="1" w:styleId="Puces">
    <w:name w:val="Puces"/>
    <w:pPr>
      <w:numPr>
        <w:numId w:val="12"/>
      </w:numPr>
    </w:pPr>
  </w:style>
  <w:style w:type="paragraph" w:styleId="Commentaire">
    <w:name w:val="annotation text"/>
    <w:basedOn w:val="Normal"/>
    <w:link w:val="CommentaireCar"/>
    <w:uiPriority w:val="99"/>
    <w:semiHidden/>
    <w:unhideWhenUsed/>
  </w:style>
  <w:style w:type="character" w:customStyle="1" w:styleId="CommentaireCar">
    <w:name w:val="Commentaire Car"/>
    <w:basedOn w:val="Policepardfaut"/>
    <w:link w:val="Commentaire"/>
    <w:uiPriority w:val="99"/>
    <w:semiHidden/>
    <w:rPr>
      <w:sz w:val="24"/>
      <w:szCs w:val="24"/>
      <w:lang w:val="en-US" w:eastAsia="en-US"/>
    </w:rPr>
  </w:style>
  <w:style w:type="character" w:styleId="Marquedecommentaire">
    <w:name w:val="annotation reference"/>
    <w:basedOn w:val="Policepardfaut"/>
    <w:uiPriority w:val="99"/>
    <w:semiHidden/>
    <w:unhideWhenUsed/>
    <w:rPr>
      <w:sz w:val="18"/>
      <w:szCs w:val="18"/>
    </w:rPr>
  </w:style>
  <w:style w:type="paragraph" w:styleId="Textedebulles">
    <w:name w:val="Balloon Text"/>
    <w:basedOn w:val="Normal"/>
    <w:link w:val="TextedebullesCar"/>
    <w:uiPriority w:val="99"/>
    <w:semiHidden/>
    <w:unhideWhenUsed/>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Pr>
      <w:rFonts w:ascii="lucida grande" w:hAnsi="lucida grande" w:cs="lucida grande"/>
      <w:sz w:val="18"/>
      <w:szCs w:val="18"/>
      <w:lang w:val="en-US" w:eastAsia="en-US"/>
    </w:rPr>
  </w:style>
  <w:style w:type="paragraph" w:styleId="Objetducommentaire">
    <w:name w:val="annotation subject"/>
    <w:basedOn w:val="Commentaire"/>
    <w:next w:val="Commentaire"/>
    <w:link w:val="ObjetducommentaireCar"/>
    <w:uiPriority w:val="99"/>
    <w:semiHidden/>
    <w:unhideWhenUsed/>
    <w:rPr>
      <w:b/>
      <w:bCs/>
      <w:sz w:val="20"/>
      <w:szCs w:val="20"/>
    </w:rPr>
  </w:style>
  <w:style w:type="character" w:customStyle="1" w:styleId="ObjetducommentaireCar">
    <w:name w:val="Objet du commentaire Car"/>
    <w:basedOn w:val="CommentaireCar"/>
    <w:link w:val="Objetducommentaire"/>
    <w:uiPriority w:val="99"/>
    <w:semiHidden/>
    <w:rPr>
      <w:b/>
      <w:bCs/>
      <w:sz w:val="24"/>
      <w:szCs w:val="24"/>
      <w:lang w:val="en-US" w:eastAsia="en-US"/>
    </w:rPr>
  </w:style>
  <w:style w:type="paragraph" w:styleId="Rvision">
    <w:name w:val="Revision"/>
    <w:hidden/>
    <w:uiPriority w:val="99"/>
    <w:semiHidden/>
    <w:rPr>
      <w:sz w:val="24"/>
      <w:szCs w:val="24"/>
      <w:lang w:val="en-US" w:eastAsia="en-US"/>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ieddepage">
    <w:name w:val="footer"/>
    <w:basedOn w:val="Normal"/>
    <w:link w:val="PieddepageCar"/>
    <w:uiPriority w:val="99"/>
    <w:unhideWhenUsed/>
    <w:pPr>
      <w:tabs>
        <w:tab w:val="center" w:pos="4703"/>
        <w:tab w:val="right" w:pos="9406"/>
      </w:tabs>
    </w:pPr>
  </w:style>
  <w:style w:type="character" w:customStyle="1" w:styleId="PieddepageCar">
    <w:name w:val="Pied de page Car"/>
    <w:basedOn w:val="Policepardfaut"/>
    <w:link w:val="Pieddepage"/>
    <w:uiPriority w:val="99"/>
    <w:rPr>
      <w:sz w:val="24"/>
      <w:szCs w:val="24"/>
      <w:lang w:val="en-US" w:eastAsia="en-US"/>
    </w:rPr>
  </w:style>
  <w:style w:type="character" w:styleId="Numrodepage">
    <w:name w:val="page number"/>
    <w:basedOn w:val="Policepardfaut"/>
    <w:uiPriority w:val="99"/>
    <w:semiHidden/>
    <w:unhideWhenUsed/>
  </w:style>
  <w:style w:type="character" w:styleId="Lienhypertextesuivivisit">
    <w:name w:val="FollowedHyperlink"/>
    <w:basedOn w:val="Policepardfaut"/>
    <w:uiPriority w:val="99"/>
    <w:semiHidden/>
    <w:unhideWhenUsed/>
    <w:rPr>
      <w:color w:val="FF00FF" w:themeColor="followedHyperlink"/>
      <w:u w:val="single"/>
    </w:rPr>
  </w:style>
  <w:style w:type="character" w:customStyle="1" w:styleId="Mentionnonrsolue1">
    <w:name w:val="Mention non résolue1"/>
    <w:basedOn w:val="Policepardfaut"/>
    <w:uiPriority w:val="99"/>
    <w:semiHidden/>
    <w:unhideWhenUsed/>
    <w:rPr>
      <w:color w:val="605E5C"/>
      <w:shd w:val="clear" w:color="auto" w:fill="E1DFDD"/>
    </w:rPr>
  </w:style>
  <w:style w:type="paragraph" w:styleId="NormalWeb">
    <w:name w:val="Normal (Web)"/>
    <w:basedOn w:val="Normal"/>
    <w:uiPriority w:val="99"/>
    <w:unhideWhenUsed/>
    <w:pPr>
      <w:spacing w:before="100" w:beforeAutospacing="1" w:after="100" w:afterAutospacing="1"/>
    </w:pPr>
  </w:style>
  <w:style w:type="paragraph" w:customStyle="1" w:styleId="Default">
    <w:name w:val="Default"/>
    <w:rPr>
      <w:rFonts w:ascii="Arial" w:hAnsi="Arial" w:cs="Arial"/>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header" Target="header1.xml"/><Relationship Id="rId26" Type="http://schemas.openxmlformats.org/officeDocument/2006/relationships/hyperlink" Target="https://doi.org/10.1109/TGRS.2021.3064236" TargetMode="External"/><Relationship Id="rId3" Type="http://schemas.openxmlformats.org/officeDocument/2006/relationships/styles" Target="styles.xml"/><Relationship Id="rId21" Type="http://schemas.openxmlformats.org/officeDocument/2006/relationships/hyperlink" Target="https://www.aviso.altimetry.fr/en/missions/current-missions/cfosat/access-to-data.html" TargetMode="External"/><Relationship Id="rId34" Type="http://schemas.microsoft.com/office/2018/08/relationships/commentsExtensible" Target="commentsExtensible.xml"/><Relationship Id="rId7" Type="http://schemas.openxmlformats.org/officeDocument/2006/relationships/endnotes" Target="endnotes.xml"/><Relationship Id="rId17" Type="http://schemas.openxmlformats.org/officeDocument/2006/relationships/hyperlink" Target="https://www.aviso.altimetry.fr/fileadmin/documents/data/tools/CFOSAT_L2PBOX_handbook_SALP.pdf" TargetMode="External"/><Relationship Id="rId25" Type="http://schemas.openxmlformats.org/officeDocument/2006/relationships/hyperlink" Target="https://hal-insu.archives-ouvertes.fr/insu-02324383v2/document" TargetMode="External"/><Relationship Id="rId33"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s://www.aviso.altimetry.fr/fileadmin/documents/data/tools/SWH_CFOSAT_L2P_Nadir_handbook_SALP.pdf" TargetMode="External"/><Relationship Id="rId20" Type="http://schemas.openxmlformats.org/officeDocument/2006/relationships/footer" Target="footer2.xml"/><Relationship Id="rId29" Type="http://schemas.openxmlformats.org/officeDocument/2006/relationships/hyperlink" Target="mailto:oceano@cnes.fr" TargetMode="External"/><Relationship Id="rId1" Type="http://schemas.openxmlformats.org/officeDocument/2006/relationships/customXml" Target="../customXml/item1.xml"/><Relationship Id="rId6" Type="http://schemas.openxmlformats.org/officeDocument/2006/relationships/footnotes" Target="footnotes.xml"/><Relationship Id="rId24" Type="http://schemas.openxmlformats.org/officeDocument/2006/relationships/hyperlink" Target="mailto:oceano@cnes.fr"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odatis-ocean.fr/donnees-et-services/acces-aux-donnees/catalogue-complet/" TargetMode="External"/><Relationship Id="rId23" Type="http://schemas.openxmlformats.org/officeDocument/2006/relationships/hyperlink" Target="mailto:oceano@cnes.fr" TargetMode="External"/><Relationship Id="rId28" Type="http://schemas.openxmlformats.org/officeDocument/2006/relationships/hyperlink" Target="mailto:oceano@cnes.fr" TargetMode="External"/><Relationship Id="rId19" Type="http://schemas.openxmlformats.org/officeDocument/2006/relationships/footer" Target="footer1.xml"/><Relationship Id="rId31" Type="http://schemas.microsoft.com/office/2011/relationships/people" Target="people.xml"/><Relationship Id="rId4" Type="http://schemas.openxmlformats.org/officeDocument/2006/relationships/settings" Target="settings.xml"/><Relationship Id="rId14" Type="http://schemas.openxmlformats.org/officeDocument/2006/relationships/hyperlink" Target="https://wwz.ifremer.fr/cersat/Projects/Recent-and-ongoing-projects/IWWOC" TargetMode="External"/><Relationship Id="rId22" Type="http://schemas.openxmlformats.org/officeDocument/2006/relationships/hyperlink" Target="https://data-cersat.ifremer.fr/projects/iwwoc/" TargetMode="External"/><Relationship Id="rId27" Type="http://schemas.openxmlformats.org/officeDocument/2006/relationships/hyperlink" Target="https://www.aviso.altimetry.fr/fileadmin/documents/data/tools/SWIM_ProductUserGuide.pdf"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Thème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hème Office">
      <a:majorFont>
        <a:latin typeface="Helvetica"/>
        <a:ea typeface="Helvetica"/>
        <a:cs typeface="Helvetica"/>
      </a:majorFont>
      <a:minorFont>
        <a:latin typeface="Helvetica"/>
        <a:ea typeface="Helvetica"/>
        <a:cs typeface="Helvetica"/>
      </a:minorFont>
    </a:fontScheme>
    <a:fmtScheme name="Thème 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prstGeom prst="rect">
          <a:avLst/>
        </a:prstGeom>
        <a:solidFill>
          <a:srgbClr val="FFFFFF"/>
        </a:solidFill>
        <a:ln w="25400" cap="flat">
          <a:solidFill>
            <a:schemeClr val="accent1"/>
          </a:solidFill>
          <a:prstDash val="solid"/>
          <a:round/>
        </a:ln>
      </a:spPr>
      <a:bodyPr/>
      <a:lstStyle/>
      <a:style>
        <a:lnRef idx="0">
          <a:srgbClr val="000000"/>
        </a:lnRef>
        <a:fillRef idx="0">
          <a:srgbClr val="000000"/>
        </a:fillRef>
        <a:effectRef idx="0">
          <a:srgbClr val="000000"/>
        </a:effectRef>
        <a:fontRef idx="none"/>
      </a:style>
    </a:spDef>
    <a:lnDef>
      <a:spPr bwMode="auto">
        <a:prstGeom prst="rect">
          <a:avLst/>
        </a:prstGeom>
        <a:noFill/>
        <a:ln w="25400" cap="flat">
          <a:solidFill>
            <a:schemeClr val="accent1"/>
          </a:solidFill>
          <a:prstDash val="solid"/>
          <a:round/>
        </a:ln>
      </a:spPr>
      <a:bodyPr/>
      <a:lstStyle/>
      <a:style>
        <a:lnRef idx="0">
          <a:srgbClr val="000000"/>
        </a:lnRef>
        <a:fillRef idx="0">
          <a:srgbClr val="000000"/>
        </a:fillRef>
        <a:effectRef idx="0">
          <a:srgbClr val="000000"/>
        </a:effectRef>
        <a:fontRef idx="none"/>
      </a:style>
    </a:lnDef>
    <a:txDef>
      <a:spPr bwMode="auto">
        <a:prstGeom prst="rect">
          <a:avLst/>
        </a:prstGeom>
        <a:noFill/>
        <a:ln w="12700" cap="flat">
          <a:noFill/>
          <a:miter lim="400000"/>
        </a:ln>
      </a:spPr>
      <a:bodyPr/>
      <a:lstStyle/>
      <a:style>
        <a:lnRef idx="0">
          <a:srgbClr val="000000"/>
        </a:lnRef>
        <a:fillRef idx="0">
          <a:srgbClr val="000000"/>
        </a:fillRef>
        <a:effectRef idx="0">
          <a:srgbClr val="00000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5EFDDC9-C653-4F41-BBA3-AEFB0EDFB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19</Pages>
  <Words>4886</Words>
  <Characters>26878</Characters>
  <Application>Microsoft Office Word</Application>
  <DocSecurity>0</DocSecurity>
  <Lines>223</Lines>
  <Paragraphs>63</Paragraphs>
  <ScaleCrop>false</ScaleCrop>
  <HeadingPairs>
    <vt:vector size="2" baseType="variant">
      <vt:variant>
        <vt:lpstr>Titre</vt:lpstr>
      </vt:variant>
      <vt:variant>
        <vt:i4>1</vt:i4>
      </vt:variant>
    </vt:vector>
  </HeadingPairs>
  <TitlesOfParts>
    <vt:vector size="1" baseType="lpstr">
      <vt:lpstr/>
    </vt:vector>
  </TitlesOfParts>
  <Company>cnrs</Company>
  <LinksUpToDate>false</LinksUpToDate>
  <CharactersWithSpaces>31701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Tison Celine</dc:creator>
  <cp:lastModifiedBy>Sylvestre-Baron Annick</cp:lastModifiedBy>
  <cp:revision>3</cp:revision>
  <dcterms:created xsi:type="dcterms:W3CDTF">2022-04-25T12:12:00Z</dcterms:created>
  <dcterms:modified xsi:type="dcterms:W3CDTF">2022-04-25T12:17:00Z</dcterms:modified>
</cp:coreProperties>
</file>